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E2A" w:rsidRPr="00E15CB4" w:rsidRDefault="009E6E2A" w:rsidP="00395720">
      <w:pPr>
        <w:jc w:val="both"/>
        <w:rPr>
          <w:rFonts w:ascii="Arial" w:hAnsi="Arial" w:cs="Arial"/>
          <w:sz w:val="20"/>
          <w:szCs w:val="20"/>
        </w:rPr>
      </w:pPr>
    </w:p>
    <w:p w:rsidR="00FE5357" w:rsidRPr="00E15CB4" w:rsidRDefault="00FE5357" w:rsidP="00FE5357">
      <w:pPr>
        <w:tabs>
          <w:tab w:val="left" w:pos="7560"/>
        </w:tabs>
        <w:spacing w:line="360" w:lineRule="auto"/>
        <w:jc w:val="center"/>
        <w:rPr>
          <w:rFonts w:ascii="Arial" w:hAnsi="Arial" w:cs="Arial"/>
          <w:b/>
          <w:sz w:val="20"/>
          <w:szCs w:val="20"/>
        </w:rPr>
      </w:pPr>
      <w:bookmarkStart w:id="0" w:name="_GoBack"/>
      <w:bookmarkEnd w:id="0"/>
    </w:p>
    <w:p w:rsidR="00FE5357" w:rsidRPr="00E15CB4" w:rsidRDefault="00FE5357" w:rsidP="00FE5357">
      <w:pPr>
        <w:tabs>
          <w:tab w:val="left" w:pos="7560"/>
        </w:tabs>
        <w:spacing w:line="360" w:lineRule="auto"/>
        <w:jc w:val="center"/>
        <w:rPr>
          <w:rFonts w:ascii="Arial" w:hAnsi="Arial" w:cs="Arial"/>
          <w:b/>
          <w:sz w:val="20"/>
          <w:szCs w:val="20"/>
        </w:rPr>
      </w:pPr>
    </w:p>
    <w:p w:rsidR="00FC6FF8" w:rsidRPr="00E15CB4" w:rsidRDefault="00FC6FF8" w:rsidP="00FE5357">
      <w:pPr>
        <w:tabs>
          <w:tab w:val="left" w:pos="7560"/>
        </w:tabs>
        <w:spacing w:line="360" w:lineRule="auto"/>
        <w:jc w:val="center"/>
        <w:rPr>
          <w:rFonts w:ascii="Arial" w:hAnsi="Arial" w:cs="Arial"/>
          <w:b/>
          <w:sz w:val="20"/>
          <w:szCs w:val="20"/>
        </w:rPr>
      </w:pPr>
    </w:p>
    <w:p w:rsidR="00FE5357" w:rsidRPr="00E15CB4" w:rsidRDefault="00FE5357" w:rsidP="00FE5357">
      <w:pPr>
        <w:tabs>
          <w:tab w:val="left" w:pos="7560"/>
        </w:tabs>
        <w:spacing w:line="360" w:lineRule="auto"/>
        <w:jc w:val="center"/>
        <w:rPr>
          <w:rFonts w:ascii="Arial" w:hAnsi="Arial" w:cs="Arial"/>
          <w:b/>
          <w:sz w:val="20"/>
          <w:szCs w:val="20"/>
        </w:rPr>
      </w:pPr>
    </w:p>
    <w:p w:rsidR="00FE5357" w:rsidRPr="00E15CB4" w:rsidRDefault="00FE5357" w:rsidP="00FE5357">
      <w:pPr>
        <w:pStyle w:val="TitleCover"/>
        <w:tabs>
          <w:tab w:val="left" w:pos="7560"/>
        </w:tabs>
        <w:spacing w:before="0" w:after="0" w:line="360" w:lineRule="auto"/>
        <w:ind w:left="0" w:right="-60"/>
        <w:rPr>
          <w:rFonts w:ascii="Arial" w:hAnsi="Arial" w:cs="Arial"/>
          <w:b/>
          <w:caps w:val="0"/>
          <w:spacing w:val="0"/>
          <w:kern w:val="0"/>
          <w:sz w:val="20"/>
        </w:rPr>
      </w:pPr>
      <w:r w:rsidRPr="00E15CB4">
        <w:rPr>
          <w:rFonts w:ascii="Arial" w:hAnsi="Arial" w:cs="Arial"/>
          <w:b/>
          <w:caps w:val="0"/>
          <w:spacing w:val="0"/>
          <w:kern w:val="0"/>
          <w:sz w:val="20"/>
        </w:rPr>
        <w:t>ANEXA nr. 16</w:t>
      </w:r>
    </w:p>
    <w:p w:rsidR="00FE5357" w:rsidRPr="00E15CB4" w:rsidRDefault="00FE5357" w:rsidP="00FE5357">
      <w:pPr>
        <w:spacing w:line="360" w:lineRule="auto"/>
        <w:ind w:right="-60"/>
        <w:jc w:val="center"/>
        <w:rPr>
          <w:rFonts w:ascii="Arial" w:hAnsi="Arial" w:cs="Arial"/>
          <w:b/>
          <w:sz w:val="20"/>
          <w:szCs w:val="20"/>
        </w:rPr>
      </w:pPr>
      <w:r w:rsidRPr="00E15CB4">
        <w:rPr>
          <w:rFonts w:ascii="Arial" w:hAnsi="Arial" w:cs="Arial"/>
          <w:b/>
          <w:sz w:val="20"/>
          <w:szCs w:val="20"/>
        </w:rPr>
        <w:t>La Acordul standard de Interconectare intre TELEKOM ROMANIA MOBILE si OPERATOR – „Acordul de Interconectare”</w:t>
      </w:r>
    </w:p>
    <w:p w:rsidR="00FE5357" w:rsidRPr="00E15CB4" w:rsidRDefault="00FE5357" w:rsidP="00FE5357">
      <w:pPr>
        <w:tabs>
          <w:tab w:val="left" w:pos="7560"/>
        </w:tabs>
        <w:spacing w:line="360" w:lineRule="auto"/>
        <w:ind w:right="-60"/>
        <w:jc w:val="center"/>
        <w:rPr>
          <w:rFonts w:ascii="Arial" w:hAnsi="Arial" w:cs="Arial"/>
          <w:b/>
          <w:noProof/>
          <w:sz w:val="20"/>
          <w:szCs w:val="20"/>
        </w:rPr>
      </w:pPr>
    </w:p>
    <w:p w:rsidR="00FE5357" w:rsidRPr="00E15CB4" w:rsidRDefault="00FE5357" w:rsidP="00FE5357">
      <w:pPr>
        <w:tabs>
          <w:tab w:val="left" w:pos="7560"/>
        </w:tabs>
        <w:spacing w:line="360" w:lineRule="auto"/>
        <w:ind w:right="-60"/>
        <w:jc w:val="center"/>
        <w:rPr>
          <w:rFonts w:ascii="Arial" w:hAnsi="Arial" w:cs="Arial"/>
          <w:b/>
          <w:noProof/>
          <w:sz w:val="20"/>
          <w:szCs w:val="20"/>
        </w:rPr>
      </w:pPr>
    </w:p>
    <w:p w:rsidR="00FE5357" w:rsidRPr="00E15CB4" w:rsidRDefault="00FE5357" w:rsidP="00FE5357">
      <w:pPr>
        <w:tabs>
          <w:tab w:val="left" w:pos="7560"/>
        </w:tabs>
        <w:spacing w:line="360" w:lineRule="auto"/>
        <w:jc w:val="center"/>
        <w:rPr>
          <w:rFonts w:ascii="Arial" w:hAnsi="Arial" w:cs="Arial"/>
          <w:b/>
          <w:bCs/>
          <w:caps/>
          <w:noProof/>
          <w:spacing w:val="5"/>
          <w:kern w:val="28"/>
          <w:sz w:val="20"/>
          <w:szCs w:val="20"/>
        </w:rPr>
      </w:pPr>
      <w:r w:rsidRPr="00E15CB4">
        <w:rPr>
          <w:rFonts w:ascii="Arial" w:hAnsi="Arial" w:cs="Arial"/>
          <w:b/>
          <w:bCs/>
          <w:caps/>
          <w:noProof/>
          <w:spacing w:val="5"/>
          <w:kern w:val="28"/>
          <w:sz w:val="20"/>
          <w:szCs w:val="20"/>
        </w:rPr>
        <w:t xml:space="preserve">PORTABILITATEA NUMERELOR </w:t>
      </w:r>
    </w:p>
    <w:p w:rsidR="00FE5357" w:rsidRPr="00E15CB4" w:rsidRDefault="00FE5357" w:rsidP="00FE5357">
      <w:pPr>
        <w:pStyle w:val="TitleCover"/>
        <w:tabs>
          <w:tab w:val="left" w:pos="7560"/>
        </w:tabs>
        <w:spacing w:before="0" w:after="0" w:line="360" w:lineRule="auto"/>
        <w:ind w:left="0" w:right="-60"/>
        <w:rPr>
          <w:rFonts w:ascii="Arial" w:hAnsi="Arial" w:cs="Arial"/>
          <w:b/>
          <w:caps w:val="0"/>
          <w:noProof/>
          <w:spacing w:val="0"/>
          <w:kern w:val="0"/>
          <w:sz w:val="20"/>
        </w:rPr>
      </w:pPr>
    </w:p>
    <w:p w:rsidR="00FE5357" w:rsidRPr="00E15CB4" w:rsidRDefault="00FE5357" w:rsidP="00FE5357">
      <w:pPr>
        <w:tabs>
          <w:tab w:val="left" w:pos="7560"/>
        </w:tabs>
        <w:spacing w:line="360" w:lineRule="auto"/>
        <w:jc w:val="center"/>
        <w:rPr>
          <w:rFonts w:ascii="Arial" w:hAnsi="Arial" w:cs="Arial"/>
          <w:b/>
          <w:sz w:val="20"/>
          <w:szCs w:val="20"/>
        </w:rPr>
      </w:pPr>
    </w:p>
    <w:p w:rsidR="00FE5357" w:rsidRPr="00E15CB4" w:rsidRDefault="00FE5357" w:rsidP="00FE5357">
      <w:pPr>
        <w:tabs>
          <w:tab w:val="left" w:pos="7560"/>
        </w:tabs>
        <w:spacing w:line="360" w:lineRule="auto"/>
        <w:jc w:val="center"/>
        <w:rPr>
          <w:rFonts w:ascii="Arial" w:hAnsi="Arial" w:cs="Arial"/>
          <w:b/>
          <w:sz w:val="20"/>
          <w:szCs w:val="20"/>
        </w:rPr>
      </w:pPr>
    </w:p>
    <w:p w:rsidR="00FE5357" w:rsidRPr="00E15CB4" w:rsidRDefault="00FE5357" w:rsidP="00FE5357">
      <w:pPr>
        <w:tabs>
          <w:tab w:val="left" w:pos="7560"/>
        </w:tabs>
        <w:spacing w:line="360" w:lineRule="auto"/>
        <w:jc w:val="center"/>
        <w:rPr>
          <w:rFonts w:ascii="Arial" w:hAnsi="Arial" w:cs="Arial"/>
          <w:b/>
          <w:sz w:val="20"/>
          <w:szCs w:val="20"/>
        </w:rPr>
      </w:pPr>
    </w:p>
    <w:p w:rsidR="00FE5357" w:rsidRPr="00E15CB4" w:rsidRDefault="00FE5357" w:rsidP="00FE5357">
      <w:pPr>
        <w:tabs>
          <w:tab w:val="left" w:pos="7560"/>
        </w:tabs>
        <w:spacing w:line="360" w:lineRule="auto"/>
        <w:jc w:val="center"/>
        <w:rPr>
          <w:rFonts w:ascii="Arial" w:hAnsi="Arial" w:cs="Arial"/>
          <w:b/>
          <w:sz w:val="20"/>
          <w:szCs w:val="20"/>
        </w:rPr>
      </w:pPr>
    </w:p>
    <w:p w:rsidR="00FE5357" w:rsidRPr="00E15CB4" w:rsidRDefault="00FE5357" w:rsidP="00FE5357">
      <w:pPr>
        <w:tabs>
          <w:tab w:val="left" w:pos="7560"/>
        </w:tabs>
        <w:spacing w:line="360" w:lineRule="auto"/>
        <w:jc w:val="center"/>
        <w:rPr>
          <w:rFonts w:ascii="Arial" w:hAnsi="Arial" w:cs="Arial"/>
          <w:b/>
          <w:sz w:val="20"/>
          <w:szCs w:val="20"/>
        </w:rPr>
      </w:pPr>
    </w:p>
    <w:p w:rsidR="00FE5357" w:rsidRPr="00E15CB4" w:rsidRDefault="00FE5357" w:rsidP="00FE5357">
      <w:pPr>
        <w:tabs>
          <w:tab w:val="left" w:pos="7560"/>
        </w:tabs>
        <w:spacing w:line="360" w:lineRule="auto"/>
        <w:jc w:val="center"/>
        <w:rPr>
          <w:rFonts w:ascii="Arial" w:hAnsi="Arial" w:cs="Arial"/>
          <w:b/>
          <w:sz w:val="20"/>
          <w:szCs w:val="20"/>
        </w:rPr>
      </w:pPr>
    </w:p>
    <w:p w:rsidR="00FE5357" w:rsidRPr="00E15CB4" w:rsidRDefault="00FE5357" w:rsidP="00FE5357">
      <w:pPr>
        <w:tabs>
          <w:tab w:val="left" w:pos="7560"/>
        </w:tabs>
        <w:rPr>
          <w:rFonts w:ascii="Arial" w:hAnsi="Arial" w:cs="Arial"/>
          <w:sz w:val="20"/>
          <w:szCs w:val="20"/>
        </w:rPr>
      </w:pPr>
    </w:p>
    <w:p w:rsidR="00FE5357" w:rsidRPr="00E15CB4" w:rsidRDefault="00FE5357" w:rsidP="00FE5357">
      <w:pPr>
        <w:tabs>
          <w:tab w:val="left" w:pos="7560"/>
        </w:tabs>
        <w:rPr>
          <w:rFonts w:ascii="Arial" w:hAnsi="Arial" w:cs="Arial"/>
          <w:sz w:val="20"/>
          <w:szCs w:val="20"/>
        </w:rPr>
      </w:pPr>
    </w:p>
    <w:p w:rsidR="00FE5357" w:rsidRPr="00E15CB4" w:rsidRDefault="00FE5357" w:rsidP="00FE5357">
      <w:pPr>
        <w:tabs>
          <w:tab w:val="left" w:pos="7560"/>
        </w:tabs>
        <w:rPr>
          <w:rFonts w:ascii="Arial" w:hAnsi="Arial" w:cs="Arial"/>
          <w:sz w:val="20"/>
          <w:szCs w:val="20"/>
        </w:rPr>
      </w:pPr>
    </w:p>
    <w:p w:rsidR="00FE5357" w:rsidRPr="00E15CB4" w:rsidRDefault="00FE5357" w:rsidP="00FE5357">
      <w:pPr>
        <w:tabs>
          <w:tab w:val="left" w:pos="7560"/>
        </w:tabs>
        <w:rPr>
          <w:rFonts w:ascii="Arial" w:hAnsi="Arial" w:cs="Arial"/>
          <w:sz w:val="20"/>
          <w:szCs w:val="20"/>
        </w:rPr>
      </w:pPr>
    </w:p>
    <w:p w:rsidR="00FE5357" w:rsidRPr="00E15CB4" w:rsidRDefault="00FE5357" w:rsidP="00FE5357">
      <w:pPr>
        <w:tabs>
          <w:tab w:val="left" w:pos="7560"/>
        </w:tabs>
        <w:rPr>
          <w:rFonts w:ascii="Arial" w:hAnsi="Arial" w:cs="Arial"/>
          <w:sz w:val="20"/>
          <w:szCs w:val="20"/>
        </w:rPr>
      </w:pPr>
    </w:p>
    <w:p w:rsidR="00FE5357" w:rsidRPr="00E15CB4" w:rsidRDefault="00FE5357" w:rsidP="00FE5357">
      <w:pPr>
        <w:tabs>
          <w:tab w:val="left" w:pos="7560"/>
        </w:tabs>
        <w:rPr>
          <w:rFonts w:ascii="Arial" w:hAnsi="Arial" w:cs="Arial"/>
          <w:sz w:val="20"/>
          <w:szCs w:val="20"/>
        </w:rPr>
      </w:pPr>
    </w:p>
    <w:p w:rsidR="00FE5357" w:rsidRPr="00E15CB4" w:rsidRDefault="00FE5357" w:rsidP="00FE5357">
      <w:pPr>
        <w:tabs>
          <w:tab w:val="left" w:pos="7560"/>
        </w:tabs>
        <w:rPr>
          <w:rFonts w:ascii="Arial" w:hAnsi="Arial" w:cs="Arial"/>
          <w:sz w:val="20"/>
          <w:szCs w:val="20"/>
        </w:rPr>
      </w:pPr>
    </w:p>
    <w:p w:rsidR="00FE5357" w:rsidRPr="00E15CB4" w:rsidRDefault="00FE5357" w:rsidP="00FE5357">
      <w:pPr>
        <w:tabs>
          <w:tab w:val="left" w:pos="7560"/>
        </w:tabs>
        <w:spacing w:line="320" w:lineRule="exact"/>
        <w:jc w:val="both"/>
        <w:rPr>
          <w:rFonts w:ascii="Arial" w:hAnsi="Arial" w:cs="Arial"/>
          <w:bCs/>
          <w:noProof/>
          <w:sz w:val="20"/>
          <w:szCs w:val="20"/>
        </w:rPr>
      </w:pPr>
      <w:r w:rsidRPr="00E15CB4">
        <w:rPr>
          <w:rFonts w:ascii="Arial" w:hAnsi="Arial" w:cs="Arial"/>
          <w:bCs/>
          <w:noProof/>
          <w:sz w:val="20"/>
          <w:szCs w:val="20"/>
        </w:rPr>
        <w:lastRenderedPageBreak/>
        <w:t xml:space="preserve">Serviciul de portabilitate furnizat de Telekom Romania Mobile în temeiul Ofertei de Referinţă, conform  prevederilor legale în vigoare, este descris în detaliu în cuprinsul prezentei anexe. </w:t>
      </w:r>
    </w:p>
    <w:p w:rsidR="00FE5357" w:rsidRPr="00E15CB4" w:rsidRDefault="00FE5357" w:rsidP="00FE5357">
      <w:pPr>
        <w:tabs>
          <w:tab w:val="left" w:pos="7560"/>
        </w:tabs>
        <w:spacing w:line="320" w:lineRule="exact"/>
        <w:jc w:val="both"/>
        <w:rPr>
          <w:rFonts w:ascii="Arial" w:hAnsi="Arial" w:cs="Arial"/>
          <w:bCs/>
          <w:noProof/>
          <w:sz w:val="20"/>
          <w:szCs w:val="20"/>
        </w:rPr>
      </w:pPr>
    </w:p>
    <w:p w:rsidR="00FE5357" w:rsidRPr="00E15CB4" w:rsidRDefault="00FE5357" w:rsidP="00FE5357">
      <w:pPr>
        <w:pStyle w:val="Heading2"/>
        <w:tabs>
          <w:tab w:val="left" w:pos="7560"/>
        </w:tabs>
        <w:rPr>
          <w:rFonts w:ascii="Arial" w:hAnsi="Arial" w:cs="Arial"/>
          <w:noProof/>
          <w:color w:val="auto"/>
          <w:sz w:val="20"/>
          <w:szCs w:val="20"/>
        </w:rPr>
      </w:pPr>
      <w:bookmarkStart w:id="1" w:name="_Toc423518387"/>
      <w:r w:rsidRPr="00E15CB4">
        <w:rPr>
          <w:rFonts w:ascii="Arial" w:hAnsi="Arial" w:cs="Arial"/>
          <w:noProof/>
          <w:color w:val="auto"/>
          <w:sz w:val="20"/>
          <w:szCs w:val="20"/>
        </w:rPr>
        <w:t>A. Numerotația în contextul portabilității</w:t>
      </w:r>
      <w:bookmarkEnd w:id="1"/>
    </w:p>
    <w:p w:rsidR="00FE5357" w:rsidRPr="00E15CB4" w:rsidRDefault="00FE5357" w:rsidP="00FE5357">
      <w:pPr>
        <w:rPr>
          <w:rFonts w:ascii="Arial" w:hAnsi="Arial" w:cs="Arial"/>
          <w:sz w:val="20"/>
          <w:szCs w:val="20"/>
        </w:rPr>
      </w:pPr>
    </w:p>
    <w:p w:rsidR="00383340" w:rsidRPr="00E15CB4" w:rsidRDefault="00383340" w:rsidP="00FE5357">
      <w:pPr>
        <w:rPr>
          <w:rFonts w:ascii="Arial" w:hAnsi="Arial" w:cs="Arial"/>
          <w:sz w:val="20"/>
          <w:szCs w:val="20"/>
        </w:rPr>
      </w:pPr>
    </w:p>
    <w:p w:rsidR="00FE5357" w:rsidRPr="00E15CB4" w:rsidRDefault="00FE5357" w:rsidP="00FE5357">
      <w:pPr>
        <w:rPr>
          <w:rFonts w:ascii="Arial" w:hAnsi="Arial" w:cs="Arial"/>
          <w:sz w:val="20"/>
          <w:szCs w:val="20"/>
        </w:rPr>
      </w:pPr>
      <w:r w:rsidRPr="00E15CB4">
        <w:rPr>
          <w:rFonts w:ascii="Arial" w:hAnsi="Arial" w:cs="Arial"/>
          <w:b/>
          <w:sz w:val="20"/>
          <w:szCs w:val="20"/>
        </w:rPr>
        <w:t>A.1</w:t>
      </w:r>
      <w:r w:rsidRPr="00E15CB4">
        <w:rPr>
          <w:rFonts w:ascii="Arial" w:hAnsi="Arial" w:cs="Arial"/>
          <w:sz w:val="20"/>
          <w:szCs w:val="20"/>
        </w:rPr>
        <w:t xml:space="preserve"> În baza acestui Acord, între Telekom România Mobile și Operator sunt portabile numerele din următoarele categorii de resurse de numerotaţie din Planul Naţional de Numerotaţie (PNN):</w:t>
      </w:r>
    </w:p>
    <w:p w:rsidR="00FE5357" w:rsidRPr="00E15CB4" w:rsidRDefault="00FE5357" w:rsidP="00FE5357">
      <w:pPr>
        <w:numPr>
          <w:ilvl w:val="0"/>
          <w:numId w:val="27"/>
        </w:numPr>
        <w:spacing w:after="0" w:line="240" w:lineRule="auto"/>
        <w:jc w:val="both"/>
        <w:rPr>
          <w:rFonts w:ascii="Arial" w:hAnsi="Arial" w:cs="Arial"/>
          <w:sz w:val="20"/>
          <w:szCs w:val="20"/>
        </w:rPr>
      </w:pPr>
      <w:r w:rsidRPr="00E15CB4">
        <w:rPr>
          <w:rFonts w:ascii="Arial" w:hAnsi="Arial" w:cs="Arial"/>
          <w:sz w:val="20"/>
          <w:szCs w:val="20"/>
        </w:rPr>
        <w:t>numere independente de locaţie din domeniul 0Z=03;</w:t>
      </w:r>
    </w:p>
    <w:p w:rsidR="00FE5357" w:rsidRPr="00E15CB4" w:rsidRDefault="00FE5357" w:rsidP="00FE5357">
      <w:pPr>
        <w:numPr>
          <w:ilvl w:val="0"/>
          <w:numId w:val="27"/>
        </w:numPr>
        <w:spacing w:after="0" w:line="240" w:lineRule="auto"/>
        <w:jc w:val="both"/>
        <w:rPr>
          <w:rFonts w:ascii="Arial" w:hAnsi="Arial" w:cs="Arial"/>
          <w:sz w:val="20"/>
          <w:szCs w:val="20"/>
        </w:rPr>
      </w:pPr>
      <w:r w:rsidRPr="00E15CB4">
        <w:rPr>
          <w:rFonts w:ascii="Arial" w:hAnsi="Arial" w:cs="Arial"/>
          <w:sz w:val="20"/>
          <w:szCs w:val="20"/>
        </w:rPr>
        <w:t>numere naţionale nongeografice din domeniul 0Z=07, indiferent de modalitatea de plată a apelurilor pentru serviciile de telefonie mobilă destinate publicului furnizate prin  intermediul acestora (în avans sau ulterior furnizării serviciilor);</w:t>
      </w:r>
    </w:p>
    <w:p w:rsidR="00FE5357" w:rsidRPr="00E15CB4" w:rsidRDefault="00FE5357" w:rsidP="00FE5357">
      <w:pPr>
        <w:jc w:val="both"/>
        <w:rPr>
          <w:rFonts w:ascii="Arial" w:hAnsi="Arial" w:cs="Arial"/>
          <w:sz w:val="20"/>
          <w:szCs w:val="20"/>
        </w:rPr>
      </w:pPr>
    </w:p>
    <w:p w:rsidR="00FE5357" w:rsidRPr="00E15CB4" w:rsidRDefault="00FE5357" w:rsidP="00FE5357">
      <w:pPr>
        <w:jc w:val="both"/>
        <w:rPr>
          <w:rFonts w:ascii="Arial" w:hAnsi="Arial" w:cs="Arial"/>
          <w:sz w:val="20"/>
          <w:szCs w:val="20"/>
        </w:rPr>
      </w:pPr>
      <w:r w:rsidRPr="00E15CB4">
        <w:rPr>
          <w:rFonts w:ascii="Arial" w:hAnsi="Arial" w:cs="Arial"/>
          <w:b/>
          <w:sz w:val="20"/>
          <w:szCs w:val="20"/>
        </w:rPr>
        <w:t>A.2</w:t>
      </w:r>
      <w:r w:rsidRPr="00E15CB4">
        <w:rPr>
          <w:rFonts w:ascii="Arial" w:hAnsi="Arial" w:cs="Arial"/>
          <w:sz w:val="20"/>
          <w:szCs w:val="20"/>
        </w:rPr>
        <w:t xml:space="preserve"> Nu fac obiectul portabilităţii intre Parti:</w:t>
      </w:r>
    </w:p>
    <w:p w:rsidR="00FE5357" w:rsidRPr="00E15CB4" w:rsidRDefault="00FE5357" w:rsidP="00FE5357">
      <w:pPr>
        <w:numPr>
          <w:ilvl w:val="0"/>
          <w:numId w:val="28"/>
        </w:numPr>
        <w:spacing w:after="0" w:line="240" w:lineRule="auto"/>
        <w:jc w:val="both"/>
        <w:rPr>
          <w:rFonts w:ascii="Arial" w:hAnsi="Arial" w:cs="Arial"/>
          <w:sz w:val="20"/>
          <w:szCs w:val="20"/>
        </w:rPr>
      </w:pPr>
      <w:r w:rsidRPr="00E15CB4">
        <w:rPr>
          <w:rFonts w:ascii="Arial" w:hAnsi="Arial" w:cs="Arial"/>
          <w:sz w:val="20"/>
          <w:szCs w:val="20"/>
        </w:rPr>
        <w:t>numerele utilizate numai în interiorul unei reţele;</w:t>
      </w:r>
    </w:p>
    <w:p w:rsidR="00FE5357" w:rsidRPr="00E15CB4" w:rsidRDefault="00FE5357" w:rsidP="00FE5357">
      <w:pPr>
        <w:numPr>
          <w:ilvl w:val="0"/>
          <w:numId w:val="28"/>
        </w:numPr>
        <w:spacing w:after="0" w:line="240" w:lineRule="auto"/>
        <w:jc w:val="both"/>
        <w:rPr>
          <w:rFonts w:ascii="Arial" w:hAnsi="Arial" w:cs="Arial"/>
          <w:sz w:val="20"/>
          <w:szCs w:val="20"/>
        </w:rPr>
      </w:pPr>
      <w:r w:rsidRPr="00E15CB4">
        <w:rPr>
          <w:rFonts w:ascii="Arial" w:hAnsi="Arial" w:cs="Arial"/>
          <w:sz w:val="20"/>
          <w:szCs w:val="20"/>
        </w:rPr>
        <w:t>numerele care fac parte din alte domenii PNN decât cele prevăzute la art. A.1;</w:t>
      </w:r>
    </w:p>
    <w:p w:rsidR="00FE5357" w:rsidRPr="00E15CB4" w:rsidRDefault="00FE5357" w:rsidP="00FE5357">
      <w:pPr>
        <w:numPr>
          <w:ilvl w:val="0"/>
          <w:numId w:val="28"/>
        </w:numPr>
        <w:spacing w:after="0" w:line="240" w:lineRule="auto"/>
        <w:jc w:val="both"/>
        <w:rPr>
          <w:rFonts w:ascii="Arial" w:hAnsi="Arial" w:cs="Arial"/>
          <w:sz w:val="20"/>
          <w:szCs w:val="20"/>
        </w:rPr>
      </w:pPr>
      <w:r w:rsidRPr="00E15CB4">
        <w:rPr>
          <w:rFonts w:ascii="Arial" w:hAnsi="Arial" w:cs="Arial"/>
          <w:sz w:val="20"/>
          <w:szCs w:val="20"/>
        </w:rPr>
        <w:t>numerele pentru care Părțile nu au definit servicii în Acordul de Interconectare.</w:t>
      </w:r>
    </w:p>
    <w:p w:rsidR="00FE5357" w:rsidRPr="00E15CB4" w:rsidRDefault="00FE5357" w:rsidP="00FE5357">
      <w:pPr>
        <w:jc w:val="both"/>
        <w:rPr>
          <w:rFonts w:ascii="Arial" w:hAnsi="Arial" w:cs="Arial"/>
          <w:sz w:val="20"/>
          <w:szCs w:val="20"/>
        </w:rPr>
      </w:pPr>
    </w:p>
    <w:p w:rsidR="00FE5357" w:rsidRPr="00E15CB4" w:rsidRDefault="00FE5357" w:rsidP="00FE5357">
      <w:pPr>
        <w:jc w:val="both"/>
        <w:rPr>
          <w:rFonts w:ascii="Arial" w:hAnsi="Arial" w:cs="Arial"/>
          <w:sz w:val="20"/>
          <w:szCs w:val="20"/>
        </w:rPr>
      </w:pPr>
      <w:r w:rsidRPr="00E15CB4">
        <w:rPr>
          <w:rFonts w:ascii="Arial" w:hAnsi="Arial" w:cs="Arial"/>
          <w:b/>
          <w:sz w:val="20"/>
          <w:szCs w:val="20"/>
        </w:rPr>
        <w:t>A.3</w:t>
      </w:r>
      <w:r w:rsidRPr="00E15CB4">
        <w:rPr>
          <w:rFonts w:ascii="Arial" w:hAnsi="Arial" w:cs="Arial"/>
          <w:sz w:val="20"/>
          <w:szCs w:val="20"/>
        </w:rPr>
        <w:t xml:space="preserve"> Blocurile de numere care pot fi portate sunt cele publicate pe pagina de Internet a ANCOM şi a Operatorului bazei de date centralizate (OpBDC).</w:t>
      </w:r>
    </w:p>
    <w:p w:rsidR="00FE5357" w:rsidRPr="00E15CB4" w:rsidRDefault="00FE5357" w:rsidP="00FE5357">
      <w:pPr>
        <w:jc w:val="both"/>
        <w:rPr>
          <w:rFonts w:ascii="Arial" w:hAnsi="Arial" w:cs="Arial"/>
          <w:sz w:val="20"/>
          <w:szCs w:val="20"/>
        </w:rPr>
      </w:pPr>
      <w:r w:rsidRPr="00E15CB4">
        <w:rPr>
          <w:rFonts w:ascii="Arial" w:hAnsi="Arial" w:cs="Arial"/>
          <w:b/>
          <w:sz w:val="20"/>
          <w:szCs w:val="20"/>
        </w:rPr>
        <w:t>A.4</w:t>
      </w:r>
      <w:r w:rsidRPr="00E15CB4">
        <w:rPr>
          <w:rFonts w:ascii="Arial" w:hAnsi="Arial" w:cs="Arial"/>
          <w:sz w:val="20"/>
          <w:szCs w:val="20"/>
        </w:rPr>
        <w:t xml:space="preserve"> În urma portării nu se va putea schimba destinația numerelor prevazută în PNN.</w:t>
      </w:r>
    </w:p>
    <w:p w:rsidR="00FE5357" w:rsidRPr="00E15CB4" w:rsidRDefault="00FE5357" w:rsidP="00FE5357">
      <w:pPr>
        <w:jc w:val="both"/>
        <w:rPr>
          <w:rFonts w:ascii="Arial" w:hAnsi="Arial" w:cs="Arial"/>
          <w:sz w:val="20"/>
          <w:szCs w:val="20"/>
        </w:rPr>
      </w:pPr>
      <w:r w:rsidRPr="00E15CB4">
        <w:rPr>
          <w:rFonts w:ascii="Arial" w:hAnsi="Arial" w:cs="Arial"/>
          <w:b/>
          <w:sz w:val="20"/>
          <w:szCs w:val="20"/>
        </w:rPr>
        <w:t>A.5</w:t>
      </w:r>
      <w:r w:rsidRPr="00E15CB4">
        <w:rPr>
          <w:rFonts w:ascii="Arial" w:hAnsi="Arial" w:cs="Arial"/>
          <w:sz w:val="20"/>
          <w:szCs w:val="20"/>
        </w:rPr>
        <w:t xml:space="preserve">. În contextul portabilității, în situația unui apel de la sau către un număr portat, pentru serviciile de interconectare care fac obiectul Acordului de interconectare, numerotația transmisă pe legaturile de interconectare poate fi diferită de plajele de numerotație care se regăsesc în Anexa 4 „Plaje de numerotație” a Acordului de interconectare. </w:t>
      </w:r>
    </w:p>
    <w:p w:rsidR="00FE5357" w:rsidRPr="00E15CB4" w:rsidRDefault="00FE5357" w:rsidP="00FE5357">
      <w:pPr>
        <w:jc w:val="both"/>
        <w:rPr>
          <w:rFonts w:ascii="Arial" w:hAnsi="Arial" w:cs="Arial"/>
          <w:sz w:val="20"/>
          <w:szCs w:val="20"/>
        </w:rPr>
      </w:pPr>
      <w:r w:rsidRPr="00E15CB4">
        <w:rPr>
          <w:rFonts w:ascii="Arial" w:hAnsi="Arial" w:cs="Arial"/>
          <w:b/>
          <w:sz w:val="20"/>
          <w:szCs w:val="20"/>
        </w:rPr>
        <w:t>A.6</w:t>
      </w:r>
      <w:r w:rsidRPr="00E15CB4">
        <w:rPr>
          <w:rFonts w:ascii="Arial" w:hAnsi="Arial" w:cs="Arial"/>
          <w:sz w:val="20"/>
          <w:szCs w:val="20"/>
        </w:rPr>
        <w:t xml:space="preserve"> În situația apelurilor internaționale către numerele portate, numerotația primită pe legătura de interconectare poate să difere de numerotația cuprinsă în PNN.</w:t>
      </w:r>
    </w:p>
    <w:p w:rsidR="00FE5357" w:rsidRPr="00E15CB4" w:rsidRDefault="00FE5357" w:rsidP="00FE5357">
      <w:pPr>
        <w:jc w:val="both"/>
        <w:rPr>
          <w:rFonts w:ascii="Arial" w:hAnsi="Arial" w:cs="Arial"/>
          <w:sz w:val="20"/>
          <w:szCs w:val="20"/>
        </w:rPr>
      </w:pPr>
      <w:r w:rsidRPr="00E15CB4">
        <w:rPr>
          <w:rFonts w:ascii="Arial" w:hAnsi="Arial" w:cs="Arial"/>
          <w:b/>
          <w:sz w:val="20"/>
          <w:szCs w:val="20"/>
        </w:rPr>
        <w:t>A.7</w:t>
      </w:r>
      <w:r w:rsidRPr="00E15CB4">
        <w:rPr>
          <w:rFonts w:ascii="Arial" w:hAnsi="Arial" w:cs="Arial"/>
          <w:sz w:val="20"/>
          <w:szCs w:val="20"/>
        </w:rPr>
        <w:t xml:space="preserve"> În cazul originării apelurilor de la un număr portat, datele de identificare a liniei apelante (CLI) ce vor fi prezentate sunt cele corespunzătoare numărului portat, apartinând plajelor de numerotație din domeniile PNN pentru care FO este titular al LURN.</w:t>
      </w:r>
    </w:p>
    <w:p w:rsidR="00FC6FF8" w:rsidRPr="00E15CB4" w:rsidRDefault="00FC6FF8" w:rsidP="00FE5357">
      <w:pPr>
        <w:rPr>
          <w:rFonts w:ascii="Arial" w:hAnsi="Arial" w:cs="Arial"/>
          <w:sz w:val="20"/>
          <w:szCs w:val="20"/>
        </w:rPr>
      </w:pPr>
    </w:p>
    <w:p w:rsidR="00383340" w:rsidRPr="00E15CB4" w:rsidRDefault="00383340" w:rsidP="00FE5357">
      <w:pPr>
        <w:rPr>
          <w:rFonts w:ascii="Arial" w:hAnsi="Arial" w:cs="Arial"/>
          <w:sz w:val="20"/>
          <w:szCs w:val="20"/>
        </w:rPr>
      </w:pPr>
    </w:p>
    <w:p w:rsidR="00CF73B5" w:rsidRPr="00E15CB4" w:rsidRDefault="00CF73B5" w:rsidP="00FE5357">
      <w:pPr>
        <w:rPr>
          <w:rFonts w:ascii="Arial" w:hAnsi="Arial" w:cs="Arial"/>
          <w:sz w:val="20"/>
          <w:szCs w:val="20"/>
        </w:rPr>
      </w:pPr>
    </w:p>
    <w:p w:rsidR="00FC6FF8" w:rsidRPr="00E15CB4" w:rsidRDefault="00FC6FF8" w:rsidP="00FE5357">
      <w:pPr>
        <w:rPr>
          <w:rFonts w:ascii="Arial" w:hAnsi="Arial" w:cs="Arial"/>
          <w:sz w:val="20"/>
          <w:szCs w:val="20"/>
        </w:rPr>
      </w:pPr>
    </w:p>
    <w:p w:rsidR="00FE5357" w:rsidRPr="00E15CB4" w:rsidRDefault="00FE5357" w:rsidP="00FE5357">
      <w:pPr>
        <w:pStyle w:val="Heading2"/>
        <w:tabs>
          <w:tab w:val="left" w:pos="7560"/>
        </w:tabs>
        <w:rPr>
          <w:rFonts w:ascii="Arial" w:hAnsi="Arial" w:cs="Arial"/>
          <w:noProof/>
          <w:color w:val="auto"/>
          <w:sz w:val="20"/>
          <w:szCs w:val="20"/>
        </w:rPr>
      </w:pPr>
      <w:bookmarkStart w:id="2" w:name="_Toc423518388"/>
      <w:r w:rsidRPr="00E15CB4">
        <w:rPr>
          <w:rFonts w:ascii="Arial" w:hAnsi="Arial" w:cs="Arial"/>
          <w:color w:val="auto"/>
          <w:sz w:val="20"/>
          <w:szCs w:val="20"/>
        </w:rPr>
        <w:lastRenderedPageBreak/>
        <w:t>B</w:t>
      </w:r>
      <w:r w:rsidRPr="00E15CB4">
        <w:rPr>
          <w:rFonts w:ascii="Arial" w:hAnsi="Arial" w:cs="Arial"/>
          <w:noProof/>
          <w:color w:val="auto"/>
          <w:sz w:val="20"/>
          <w:szCs w:val="20"/>
        </w:rPr>
        <w:t>. Drepturile şi obligaţiile FD şi ale FA</w:t>
      </w:r>
      <w:bookmarkEnd w:id="2"/>
    </w:p>
    <w:p w:rsidR="00FE5357" w:rsidRPr="00E15CB4" w:rsidRDefault="00FE5357" w:rsidP="00FE5357">
      <w:pPr>
        <w:tabs>
          <w:tab w:val="left" w:pos="7560"/>
        </w:tabs>
        <w:spacing w:line="320" w:lineRule="exact"/>
        <w:jc w:val="both"/>
        <w:rPr>
          <w:rFonts w:ascii="Arial" w:hAnsi="Arial" w:cs="Arial"/>
          <w:bCs/>
          <w:noProof/>
          <w:sz w:val="20"/>
          <w:szCs w:val="20"/>
        </w:rPr>
      </w:pPr>
    </w:p>
    <w:p w:rsidR="00FE5357" w:rsidRPr="00E15CB4" w:rsidRDefault="00FE5357" w:rsidP="00FE5357">
      <w:pPr>
        <w:tabs>
          <w:tab w:val="left" w:pos="7560"/>
        </w:tabs>
        <w:spacing w:line="320" w:lineRule="exact"/>
        <w:jc w:val="both"/>
        <w:rPr>
          <w:rFonts w:ascii="Arial" w:hAnsi="Arial" w:cs="Arial"/>
          <w:bCs/>
          <w:noProof/>
          <w:sz w:val="20"/>
          <w:szCs w:val="20"/>
        </w:rPr>
      </w:pPr>
      <w:r w:rsidRPr="00E15CB4">
        <w:rPr>
          <w:rFonts w:ascii="Arial" w:hAnsi="Arial" w:cs="Arial"/>
          <w:b/>
          <w:bCs/>
          <w:noProof/>
          <w:sz w:val="20"/>
          <w:szCs w:val="20"/>
        </w:rPr>
        <w:t>B.1</w:t>
      </w:r>
      <w:r w:rsidRPr="00E15CB4">
        <w:rPr>
          <w:rFonts w:ascii="Arial" w:hAnsi="Arial" w:cs="Arial"/>
          <w:bCs/>
          <w:noProof/>
          <w:sz w:val="20"/>
          <w:szCs w:val="20"/>
        </w:rPr>
        <w:t xml:space="preserve"> FD nu poate condiţiona portarea unui număr de plată de către abonat a unor tarife suplimentare asociate procesului de portare.</w:t>
      </w:r>
    </w:p>
    <w:p w:rsidR="00FE5357" w:rsidRPr="00E15CB4" w:rsidRDefault="00FE5357" w:rsidP="00FE5357">
      <w:pPr>
        <w:tabs>
          <w:tab w:val="left" w:pos="7560"/>
        </w:tabs>
        <w:spacing w:line="320" w:lineRule="exact"/>
        <w:jc w:val="both"/>
        <w:rPr>
          <w:rFonts w:ascii="Arial" w:hAnsi="Arial" w:cs="Arial"/>
          <w:bCs/>
          <w:noProof/>
          <w:sz w:val="20"/>
          <w:szCs w:val="20"/>
        </w:rPr>
      </w:pPr>
      <w:r w:rsidRPr="00E15CB4">
        <w:rPr>
          <w:rFonts w:ascii="Arial" w:hAnsi="Arial" w:cs="Arial"/>
          <w:b/>
          <w:bCs/>
          <w:noProof/>
          <w:sz w:val="20"/>
          <w:szCs w:val="20"/>
        </w:rPr>
        <w:t>B.2</w:t>
      </w:r>
      <w:r w:rsidRPr="00E15CB4">
        <w:rPr>
          <w:rFonts w:ascii="Arial" w:hAnsi="Arial" w:cs="Arial"/>
          <w:bCs/>
          <w:noProof/>
          <w:sz w:val="20"/>
          <w:szCs w:val="20"/>
        </w:rPr>
        <w:t xml:space="preserve"> FD iniţial nu poate asigna altui abonat numărul portat, până la primirea informaţiei privind eliberarea numărului.</w:t>
      </w:r>
    </w:p>
    <w:p w:rsidR="00FE5357" w:rsidRPr="00E15CB4" w:rsidRDefault="00FE5357" w:rsidP="00FE5357">
      <w:pPr>
        <w:tabs>
          <w:tab w:val="left" w:pos="7560"/>
        </w:tabs>
        <w:spacing w:line="320" w:lineRule="exact"/>
        <w:jc w:val="both"/>
        <w:rPr>
          <w:rFonts w:ascii="Arial" w:hAnsi="Arial" w:cs="Arial"/>
          <w:bCs/>
          <w:noProof/>
          <w:sz w:val="20"/>
          <w:szCs w:val="20"/>
        </w:rPr>
      </w:pPr>
      <w:r w:rsidRPr="00E15CB4">
        <w:rPr>
          <w:rFonts w:ascii="Arial" w:hAnsi="Arial" w:cs="Arial"/>
          <w:b/>
          <w:bCs/>
          <w:noProof/>
          <w:sz w:val="20"/>
          <w:szCs w:val="20"/>
        </w:rPr>
        <w:t>B.3</w:t>
      </w:r>
      <w:r w:rsidRPr="00E15CB4">
        <w:rPr>
          <w:rFonts w:ascii="Arial" w:hAnsi="Arial" w:cs="Arial"/>
          <w:bCs/>
          <w:noProof/>
          <w:sz w:val="20"/>
          <w:szCs w:val="20"/>
        </w:rPr>
        <w:t xml:space="preserve"> FA are obligaţia de a nu schimba, în urma portării, destinaţia numărului prevăzută în PNN.</w:t>
      </w:r>
    </w:p>
    <w:p w:rsidR="00FE5357" w:rsidRPr="00E15CB4" w:rsidRDefault="00FE5357" w:rsidP="00FE5357">
      <w:pPr>
        <w:tabs>
          <w:tab w:val="left" w:pos="7560"/>
        </w:tabs>
        <w:spacing w:line="320" w:lineRule="exact"/>
        <w:jc w:val="both"/>
        <w:rPr>
          <w:rFonts w:ascii="Arial" w:hAnsi="Arial" w:cs="Arial"/>
          <w:bCs/>
          <w:noProof/>
          <w:sz w:val="20"/>
          <w:szCs w:val="20"/>
        </w:rPr>
      </w:pPr>
      <w:r w:rsidRPr="00E15CB4">
        <w:rPr>
          <w:rFonts w:ascii="Arial" w:hAnsi="Arial" w:cs="Arial"/>
          <w:b/>
          <w:bCs/>
          <w:noProof/>
          <w:sz w:val="20"/>
          <w:szCs w:val="20"/>
        </w:rPr>
        <w:t>B.4</w:t>
      </w:r>
      <w:r w:rsidRPr="00E15CB4">
        <w:rPr>
          <w:rFonts w:ascii="Arial" w:hAnsi="Arial" w:cs="Arial"/>
          <w:bCs/>
          <w:noProof/>
          <w:sz w:val="20"/>
          <w:szCs w:val="20"/>
        </w:rPr>
        <w:t xml:space="preserve"> În cazul originării apelurilor de la un număr portat, datele de identificare a liniei apelante (CLI) ce vor fi prezentate sunt cele </w:t>
      </w:r>
      <w:r w:rsidRPr="00E15CB4">
        <w:rPr>
          <w:rFonts w:ascii="Arial" w:hAnsi="Arial" w:cs="Arial"/>
          <w:sz w:val="20"/>
          <w:szCs w:val="20"/>
        </w:rPr>
        <w:t>corespunzătoare</w:t>
      </w:r>
      <w:r w:rsidRPr="00E15CB4">
        <w:rPr>
          <w:rFonts w:ascii="Arial" w:hAnsi="Arial" w:cs="Arial"/>
          <w:bCs/>
          <w:noProof/>
          <w:sz w:val="20"/>
          <w:szCs w:val="20"/>
        </w:rPr>
        <w:t xml:space="preserve"> numărului portat, aparținând plajelor naționale de numerotație din domeniile planului național de numerotație pentru care FD Inițial este titular al LURN.</w:t>
      </w:r>
    </w:p>
    <w:p w:rsidR="00FE5357" w:rsidRPr="00E15CB4" w:rsidRDefault="00FE5357" w:rsidP="00FE5357">
      <w:pPr>
        <w:tabs>
          <w:tab w:val="left" w:pos="7560"/>
        </w:tabs>
        <w:spacing w:line="320" w:lineRule="exact"/>
        <w:jc w:val="both"/>
        <w:rPr>
          <w:rFonts w:ascii="Arial" w:hAnsi="Arial" w:cs="Arial"/>
          <w:bCs/>
          <w:noProof/>
          <w:sz w:val="20"/>
          <w:szCs w:val="20"/>
        </w:rPr>
      </w:pPr>
      <w:r w:rsidRPr="00E15CB4">
        <w:rPr>
          <w:rFonts w:ascii="Arial" w:hAnsi="Arial" w:cs="Arial"/>
          <w:b/>
          <w:bCs/>
          <w:noProof/>
          <w:sz w:val="20"/>
          <w:szCs w:val="20"/>
        </w:rPr>
        <w:t>B.5</w:t>
      </w:r>
      <w:r w:rsidRPr="00E15CB4">
        <w:rPr>
          <w:rFonts w:ascii="Arial" w:hAnsi="Arial" w:cs="Arial"/>
          <w:bCs/>
          <w:noProof/>
          <w:sz w:val="20"/>
          <w:szCs w:val="20"/>
        </w:rPr>
        <w:t xml:space="preserve"> În termen de 5 zile de la încetarea contractului dintre abonat şi FA cu privire la furnizarea de servicii prin intermediul unui număr portat, FA are obligaţia de a informa FD iniţial sau, după caz, ANCOM cu privire la eliberarea numărului portat, prin intermediul operatorului bazei de date centralizate.</w:t>
      </w:r>
    </w:p>
    <w:p w:rsidR="00FE5357" w:rsidRPr="00E15CB4" w:rsidRDefault="00FE5357" w:rsidP="00FE5357">
      <w:pPr>
        <w:tabs>
          <w:tab w:val="left" w:pos="7560"/>
        </w:tabs>
        <w:spacing w:line="320" w:lineRule="exact"/>
        <w:jc w:val="both"/>
        <w:rPr>
          <w:rFonts w:ascii="Arial" w:hAnsi="Arial" w:cs="Arial"/>
          <w:bCs/>
          <w:noProof/>
          <w:sz w:val="20"/>
          <w:szCs w:val="20"/>
        </w:rPr>
      </w:pPr>
      <w:r w:rsidRPr="00E15CB4">
        <w:rPr>
          <w:rFonts w:ascii="Arial" w:hAnsi="Arial" w:cs="Arial"/>
          <w:b/>
          <w:bCs/>
          <w:noProof/>
          <w:sz w:val="20"/>
          <w:szCs w:val="20"/>
        </w:rPr>
        <w:t>B.6</w:t>
      </w:r>
      <w:r w:rsidRPr="00E15CB4">
        <w:rPr>
          <w:rFonts w:ascii="Arial" w:hAnsi="Arial" w:cs="Arial"/>
          <w:bCs/>
          <w:noProof/>
          <w:sz w:val="20"/>
          <w:szCs w:val="20"/>
        </w:rPr>
        <w:t xml:space="preserve"> FA nu are dreptul de a reasigna numărul portat după încetarea contractului având ca obiect furnizarea de servicii prin intermediul numărului respectiv.</w:t>
      </w:r>
    </w:p>
    <w:p w:rsidR="00FE5357" w:rsidRPr="00E15CB4" w:rsidRDefault="00FE5357" w:rsidP="00FE5357">
      <w:pPr>
        <w:tabs>
          <w:tab w:val="left" w:pos="7560"/>
        </w:tabs>
        <w:spacing w:line="320" w:lineRule="exact"/>
        <w:jc w:val="both"/>
        <w:rPr>
          <w:rFonts w:ascii="Arial" w:hAnsi="Arial" w:cs="Arial"/>
          <w:bCs/>
          <w:noProof/>
          <w:sz w:val="20"/>
          <w:szCs w:val="20"/>
        </w:rPr>
      </w:pPr>
      <w:r w:rsidRPr="00E15CB4">
        <w:rPr>
          <w:rFonts w:ascii="Arial" w:hAnsi="Arial" w:cs="Arial"/>
          <w:b/>
          <w:bCs/>
          <w:noProof/>
          <w:sz w:val="20"/>
          <w:szCs w:val="20"/>
        </w:rPr>
        <w:t xml:space="preserve">B.7 </w:t>
      </w:r>
      <w:r w:rsidRPr="00E15CB4">
        <w:rPr>
          <w:rFonts w:ascii="Arial" w:hAnsi="Arial" w:cs="Arial"/>
          <w:bCs/>
          <w:noProof/>
          <w:sz w:val="20"/>
          <w:szCs w:val="20"/>
        </w:rPr>
        <w:t>În cazul încetării dreptului FD iniţial de a utiliza, pe baza licenţei de utilizare a resurselor de numerotaţie, un anumit număr portat, FA şi abonatul acestuia au dreptul de a utiliza în continuare acest număr, dacă este posibil din punct de vedere tehnic, până la încetarea furnizării serviciului de către FA prin intermediul numărului respectiv.</w:t>
      </w:r>
    </w:p>
    <w:p w:rsidR="00FE5357" w:rsidRPr="00E15CB4" w:rsidRDefault="00FE5357" w:rsidP="00FE5357">
      <w:pPr>
        <w:tabs>
          <w:tab w:val="left" w:pos="7560"/>
        </w:tabs>
        <w:spacing w:line="320" w:lineRule="exact"/>
        <w:jc w:val="both"/>
        <w:rPr>
          <w:rFonts w:ascii="Arial" w:hAnsi="Arial" w:cs="Arial"/>
          <w:bCs/>
          <w:noProof/>
          <w:sz w:val="20"/>
          <w:szCs w:val="20"/>
        </w:rPr>
      </w:pPr>
      <w:r w:rsidRPr="00E15CB4">
        <w:rPr>
          <w:rFonts w:ascii="Arial" w:hAnsi="Arial" w:cs="Arial"/>
          <w:b/>
          <w:bCs/>
          <w:noProof/>
          <w:sz w:val="20"/>
          <w:szCs w:val="20"/>
        </w:rPr>
        <w:t xml:space="preserve">B.8 </w:t>
      </w:r>
      <w:r w:rsidRPr="00E15CB4">
        <w:rPr>
          <w:rFonts w:ascii="Arial" w:hAnsi="Arial" w:cs="Arial"/>
          <w:bCs/>
          <w:noProof/>
          <w:sz w:val="20"/>
          <w:szCs w:val="20"/>
        </w:rPr>
        <w:t>În situaţia în care ANCOM realocă, prin licenţa de utilizare a resurselor de numerotaţie, blocul de numere care conţine numărul portat, titularul licenţei de utilizare a resurselor de numerotaţie va fi considerat FD iniţial.</w:t>
      </w:r>
    </w:p>
    <w:p w:rsidR="00FE5357" w:rsidRPr="00E15CB4" w:rsidRDefault="00FE5357" w:rsidP="00FE5357">
      <w:pPr>
        <w:tabs>
          <w:tab w:val="left" w:pos="7560"/>
        </w:tabs>
        <w:spacing w:line="320" w:lineRule="exact"/>
        <w:jc w:val="both"/>
        <w:rPr>
          <w:rFonts w:ascii="Arial" w:hAnsi="Arial" w:cs="Arial"/>
          <w:bCs/>
          <w:noProof/>
          <w:sz w:val="20"/>
          <w:szCs w:val="20"/>
        </w:rPr>
      </w:pPr>
    </w:p>
    <w:p w:rsidR="00FE5357" w:rsidRPr="00E15CB4" w:rsidRDefault="00FE5357" w:rsidP="00FE5357">
      <w:pPr>
        <w:pStyle w:val="Heading2"/>
        <w:tabs>
          <w:tab w:val="left" w:pos="7560"/>
        </w:tabs>
        <w:rPr>
          <w:rFonts w:ascii="Arial" w:hAnsi="Arial" w:cs="Arial"/>
          <w:color w:val="auto"/>
          <w:sz w:val="20"/>
          <w:szCs w:val="20"/>
          <w:lang w:val="en-US"/>
        </w:rPr>
      </w:pPr>
      <w:bookmarkStart w:id="3" w:name="_Toc423518389"/>
      <w:r w:rsidRPr="00E15CB4">
        <w:rPr>
          <w:rFonts w:ascii="Arial" w:hAnsi="Arial" w:cs="Arial"/>
          <w:color w:val="auto"/>
          <w:sz w:val="20"/>
          <w:szCs w:val="20"/>
        </w:rPr>
        <w:t>C. RUTAREA APELURILOR</w:t>
      </w:r>
      <w:bookmarkEnd w:id="3"/>
      <w:r w:rsidR="00B302ED" w:rsidRPr="00E15CB4">
        <w:rPr>
          <w:rFonts w:ascii="Arial" w:hAnsi="Arial" w:cs="Arial"/>
          <w:color w:val="auto"/>
          <w:sz w:val="20"/>
          <w:szCs w:val="20"/>
          <w:lang w:val="en-US"/>
        </w:rPr>
        <w:t xml:space="preserve"> </w:t>
      </w:r>
    </w:p>
    <w:p w:rsidR="00FE5357" w:rsidRPr="00E15CB4" w:rsidRDefault="00FE5357" w:rsidP="00FE5357">
      <w:pPr>
        <w:rPr>
          <w:rFonts w:ascii="Arial" w:hAnsi="Arial" w:cs="Arial"/>
          <w:sz w:val="20"/>
          <w:szCs w:val="20"/>
        </w:rPr>
      </w:pPr>
    </w:p>
    <w:p w:rsidR="00FE5357" w:rsidRPr="00E15CB4" w:rsidRDefault="00FE5357" w:rsidP="00FE5357">
      <w:pPr>
        <w:rPr>
          <w:rFonts w:ascii="Arial" w:hAnsi="Arial" w:cs="Arial"/>
          <w:bCs/>
          <w:noProof/>
          <w:sz w:val="20"/>
          <w:szCs w:val="20"/>
        </w:rPr>
      </w:pPr>
      <w:r w:rsidRPr="00E15CB4">
        <w:rPr>
          <w:rFonts w:ascii="Arial" w:hAnsi="Arial" w:cs="Arial"/>
          <w:b/>
          <w:bCs/>
          <w:noProof/>
          <w:sz w:val="20"/>
          <w:szCs w:val="20"/>
        </w:rPr>
        <w:t>C.1</w:t>
      </w:r>
      <w:r w:rsidRPr="00E15CB4">
        <w:rPr>
          <w:rFonts w:ascii="Arial" w:hAnsi="Arial" w:cs="Arial"/>
          <w:bCs/>
          <w:noProof/>
          <w:sz w:val="20"/>
          <w:szCs w:val="20"/>
        </w:rPr>
        <w:t xml:space="preserve"> Metoda de rutare folosită de Telekom România Mobile pentru a asigura serviciul de portabilitate a numerelor este All Call Query (ACQ).</w:t>
      </w:r>
    </w:p>
    <w:p w:rsidR="00B302ED" w:rsidRPr="00E15CB4" w:rsidRDefault="00B302ED" w:rsidP="00FE5357">
      <w:pPr>
        <w:rPr>
          <w:rFonts w:ascii="Arial" w:hAnsi="Arial" w:cs="Arial"/>
          <w:bCs/>
          <w:noProof/>
          <w:sz w:val="20"/>
          <w:szCs w:val="20"/>
        </w:rPr>
      </w:pPr>
      <w:r w:rsidRPr="00E15CB4">
        <w:rPr>
          <w:rFonts w:ascii="Arial" w:hAnsi="Arial" w:cs="Arial"/>
          <w:b/>
          <w:bCs/>
          <w:noProof/>
          <w:sz w:val="20"/>
          <w:szCs w:val="20"/>
        </w:rPr>
        <w:t xml:space="preserve">C.2 </w:t>
      </w:r>
      <w:r w:rsidRPr="00E15CB4">
        <w:rPr>
          <w:rFonts w:ascii="Arial" w:hAnsi="Arial" w:cs="Arial"/>
          <w:bCs/>
          <w:noProof/>
          <w:sz w:val="20"/>
          <w:szCs w:val="20"/>
        </w:rPr>
        <w:t>Metoda de rutare folosită de OPERATOR pentru a asigura serviciul de portabilitate a numerelor este ..........................................................</w:t>
      </w:r>
    </w:p>
    <w:p w:rsidR="00FE5357" w:rsidRPr="00E15CB4" w:rsidRDefault="00FE5357" w:rsidP="00FE5357">
      <w:pPr>
        <w:jc w:val="both"/>
        <w:rPr>
          <w:rFonts w:ascii="Arial" w:hAnsi="Arial" w:cs="Arial"/>
          <w:sz w:val="20"/>
          <w:szCs w:val="20"/>
        </w:rPr>
      </w:pPr>
      <w:r w:rsidRPr="00E15CB4">
        <w:rPr>
          <w:rFonts w:ascii="Arial" w:hAnsi="Arial" w:cs="Arial"/>
          <w:b/>
          <w:bCs/>
          <w:noProof/>
          <w:sz w:val="20"/>
          <w:szCs w:val="20"/>
        </w:rPr>
        <w:t>C.</w:t>
      </w:r>
      <w:r w:rsidR="00B302ED" w:rsidRPr="00E15CB4">
        <w:rPr>
          <w:rFonts w:ascii="Arial" w:hAnsi="Arial" w:cs="Arial"/>
          <w:b/>
          <w:bCs/>
          <w:noProof/>
          <w:sz w:val="20"/>
          <w:szCs w:val="20"/>
        </w:rPr>
        <w:t>3</w:t>
      </w:r>
      <w:r w:rsidRPr="00E15CB4">
        <w:rPr>
          <w:rFonts w:ascii="Arial" w:hAnsi="Arial" w:cs="Arial"/>
          <w:bCs/>
          <w:noProof/>
          <w:sz w:val="20"/>
          <w:szCs w:val="20"/>
        </w:rPr>
        <w:t xml:space="preserve"> Serviciul furnizat de Telekom România Mobile: pentru apelurile primite de la Operator constă în  realizarea operaţiunilor de portare necesare pentru fiecare apel în vederea terminării apelului fie în rețeaua proprie (dacă numărul nu a fost portat) fie în rețeaua acceptoare (dacă numărul a fost portat), cu condiția să existe un Acord de Interconectare și o legatură de interconectare activă între Telekom România Mobile și FA. Tarifele și modul de aplicare a acestora sunt prevăzute în Anexa nr. 2, </w:t>
      </w:r>
      <w:r w:rsidRPr="00E15CB4">
        <w:rPr>
          <w:rFonts w:ascii="Arial" w:hAnsi="Arial" w:cs="Arial"/>
          <w:sz w:val="20"/>
          <w:szCs w:val="20"/>
        </w:rPr>
        <w:t>,,Servicii Furnizate, Condiţii și Tarife Aferente”.</w:t>
      </w:r>
    </w:p>
    <w:p w:rsidR="00B302ED" w:rsidRPr="00E15CB4" w:rsidRDefault="00B302ED" w:rsidP="00FE5357">
      <w:pPr>
        <w:jc w:val="both"/>
        <w:rPr>
          <w:rFonts w:ascii="Arial" w:hAnsi="Arial" w:cs="Arial"/>
          <w:bCs/>
          <w:noProof/>
          <w:sz w:val="20"/>
          <w:szCs w:val="20"/>
        </w:rPr>
      </w:pPr>
      <w:r w:rsidRPr="00E15CB4">
        <w:rPr>
          <w:rFonts w:ascii="Arial" w:hAnsi="Arial" w:cs="Arial"/>
          <w:b/>
          <w:sz w:val="20"/>
          <w:szCs w:val="20"/>
        </w:rPr>
        <w:t>C.4</w:t>
      </w:r>
      <w:r w:rsidRPr="00E15CB4">
        <w:rPr>
          <w:rFonts w:ascii="Arial" w:hAnsi="Arial" w:cs="Arial"/>
          <w:sz w:val="20"/>
          <w:szCs w:val="20"/>
        </w:rPr>
        <w:t xml:space="preserve"> </w:t>
      </w:r>
      <w:r w:rsidRPr="00E15CB4">
        <w:rPr>
          <w:rFonts w:ascii="Arial" w:hAnsi="Arial" w:cs="Arial"/>
          <w:bCs/>
          <w:noProof/>
          <w:sz w:val="20"/>
          <w:szCs w:val="20"/>
        </w:rPr>
        <w:t xml:space="preserve">Serviciul furnizat de OPERATOR: pentru apelurile primite de la Telekom România Mobile  constă în ..............................................................................  </w:t>
      </w:r>
    </w:p>
    <w:p w:rsidR="00FE5357" w:rsidRPr="00E15CB4" w:rsidRDefault="00FE5357" w:rsidP="00FE5357">
      <w:pPr>
        <w:jc w:val="both"/>
        <w:rPr>
          <w:rFonts w:ascii="Arial" w:hAnsi="Arial" w:cs="Arial"/>
          <w:bCs/>
          <w:noProof/>
          <w:sz w:val="20"/>
          <w:szCs w:val="20"/>
        </w:rPr>
      </w:pPr>
      <w:r w:rsidRPr="00E15CB4">
        <w:rPr>
          <w:rFonts w:ascii="Arial" w:hAnsi="Arial" w:cs="Arial"/>
          <w:b/>
          <w:bCs/>
          <w:noProof/>
          <w:sz w:val="20"/>
          <w:szCs w:val="20"/>
        </w:rPr>
        <w:t>C.</w:t>
      </w:r>
      <w:r w:rsidR="00B302ED" w:rsidRPr="00E15CB4">
        <w:rPr>
          <w:rFonts w:ascii="Arial" w:hAnsi="Arial" w:cs="Arial"/>
          <w:b/>
          <w:bCs/>
          <w:noProof/>
          <w:sz w:val="20"/>
          <w:szCs w:val="20"/>
        </w:rPr>
        <w:t>5</w:t>
      </w:r>
      <w:r w:rsidRPr="00E15CB4">
        <w:rPr>
          <w:rFonts w:ascii="Arial" w:hAnsi="Arial" w:cs="Arial"/>
          <w:bCs/>
          <w:noProof/>
          <w:sz w:val="20"/>
          <w:szCs w:val="20"/>
        </w:rPr>
        <w:t xml:space="preserve"> În mod excepțional, metoda de rutare OR va putea fi utilizată atât de Operator cât și de Telekom România Mobile, în cazul unor defecțiuni tehnice, până la remedierea acestora, sau în primele 24 de ore dupa portarea unui număr (termenul de actualizare a bazelor de date operaționale utilizate în procesul de rutare).</w:t>
      </w:r>
    </w:p>
    <w:p w:rsidR="00FE5357" w:rsidRPr="00E15CB4" w:rsidRDefault="00FE5357" w:rsidP="00FE5357">
      <w:pPr>
        <w:jc w:val="both"/>
        <w:rPr>
          <w:rFonts w:ascii="Arial" w:hAnsi="Arial" w:cs="Arial"/>
          <w:bCs/>
          <w:noProof/>
          <w:sz w:val="20"/>
          <w:szCs w:val="20"/>
        </w:rPr>
      </w:pPr>
      <w:r w:rsidRPr="00E15CB4">
        <w:rPr>
          <w:rFonts w:ascii="Arial" w:hAnsi="Arial" w:cs="Arial"/>
          <w:b/>
          <w:bCs/>
          <w:noProof/>
          <w:sz w:val="20"/>
          <w:szCs w:val="20"/>
        </w:rPr>
        <w:t>C.</w:t>
      </w:r>
      <w:r w:rsidR="00B302ED" w:rsidRPr="00E15CB4">
        <w:rPr>
          <w:rFonts w:ascii="Arial" w:hAnsi="Arial" w:cs="Arial"/>
          <w:b/>
          <w:bCs/>
          <w:noProof/>
          <w:sz w:val="20"/>
          <w:szCs w:val="20"/>
        </w:rPr>
        <w:t>6</w:t>
      </w:r>
      <w:r w:rsidRPr="00E15CB4">
        <w:rPr>
          <w:rFonts w:ascii="Arial" w:hAnsi="Arial" w:cs="Arial"/>
          <w:bCs/>
          <w:noProof/>
          <w:sz w:val="20"/>
          <w:szCs w:val="20"/>
        </w:rPr>
        <w:t xml:space="preserve"> În cazul utilizării metodei de rutare OR, furnizorul care originează apelul va ruta apelurile către numerele portate în acelaşi mod ca şi pentru cele către numerele neportate.</w:t>
      </w:r>
    </w:p>
    <w:p w:rsidR="00FE5357" w:rsidRPr="00E15CB4" w:rsidRDefault="00FE5357" w:rsidP="00FE5357">
      <w:pPr>
        <w:jc w:val="both"/>
        <w:rPr>
          <w:rFonts w:ascii="Arial" w:hAnsi="Arial" w:cs="Arial"/>
          <w:bCs/>
          <w:noProof/>
          <w:sz w:val="20"/>
          <w:szCs w:val="20"/>
        </w:rPr>
      </w:pPr>
      <w:r w:rsidRPr="00E15CB4">
        <w:rPr>
          <w:rFonts w:ascii="Arial" w:hAnsi="Arial" w:cs="Arial"/>
          <w:b/>
          <w:bCs/>
          <w:noProof/>
          <w:sz w:val="20"/>
          <w:szCs w:val="20"/>
        </w:rPr>
        <w:t>C.</w:t>
      </w:r>
      <w:r w:rsidR="00B302ED" w:rsidRPr="00E15CB4">
        <w:rPr>
          <w:rFonts w:ascii="Arial" w:hAnsi="Arial" w:cs="Arial"/>
          <w:b/>
          <w:bCs/>
          <w:noProof/>
          <w:sz w:val="20"/>
          <w:szCs w:val="20"/>
        </w:rPr>
        <w:t>7</w:t>
      </w:r>
      <w:r w:rsidRPr="00E15CB4">
        <w:rPr>
          <w:rFonts w:ascii="Arial" w:hAnsi="Arial" w:cs="Arial"/>
          <w:bCs/>
          <w:noProof/>
          <w:sz w:val="20"/>
          <w:szCs w:val="20"/>
        </w:rPr>
        <w:t xml:space="preserve"> Atât Operatorul cât și Telekom România Mobile vor ruta apelurile în conformitate cu prevederile Anexei nr. 1</w:t>
      </w:r>
      <w:r w:rsidR="005A0A9C" w:rsidRPr="00E15CB4">
        <w:rPr>
          <w:rFonts w:ascii="Arial" w:hAnsi="Arial" w:cs="Arial"/>
          <w:bCs/>
          <w:noProof/>
          <w:sz w:val="20"/>
          <w:szCs w:val="20"/>
        </w:rPr>
        <w:t xml:space="preserve"> si Anexei nr. 1bis</w:t>
      </w:r>
      <w:r w:rsidRPr="00E15CB4">
        <w:rPr>
          <w:rFonts w:ascii="Arial" w:hAnsi="Arial" w:cs="Arial"/>
          <w:bCs/>
          <w:noProof/>
          <w:sz w:val="20"/>
          <w:szCs w:val="20"/>
        </w:rPr>
        <w:t xml:space="preserve">  la </w:t>
      </w:r>
      <w:r w:rsidR="005A0A9C" w:rsidRPr="00E15CB4">
        <w:rPr>
          <w:rFonts w:ascii="Arial" w:hAnsi="Arial" w:cs="Arial"/>
          <w:bCs/>
          <w:noProof/>
          <w:sz w:val="20"/>
          <w:szCs w:val="20"/>
        </w:rPr>
        <w:t xml:space="preserve">Acordul standard </w:t>
      </w:r>
      <w:r w:rsidRPr="00E15CB4">
        <w:rPr>
          <w:rFonts w:ascii="Arial" w:hAnsi="Arial" w:cs="Arial"/>
          <w:bCs/>
          <w:noProof/>
          <w:sz w:val="20"/>
          <w:szCs w:val="20"/>
        </w:rPr>
        <w:t>pentru Interconectare.</w:t>
      </w:r>
    </w:p>
    <w:p w:rsidR="006A473F" w:rsidRPr="00E15CB4" w:rsidRDefault="006A473F" w:rsidP="00FE5357">
      <w:pPr>
        <w:jc w:val="both"/>
        <w:rPr>
          <w:rFonts w:ascii="Arial" w:hAnsi="Arial" w:cs="Arial"/>
          <w:bCs/>
          <w:noProof/>
          <w:sz w:val="20"/>
          <w:szCs w:val="20"/>
        </w:rPr>
      </w:pPr>
    </w:p>
    <w:p w:rsidR="00FE5357" w:rsidRPr="00E15CB4" w:rsidRDefault="00FE5357" w:rsidP="00FE5357">
      <w:pPr>
        <w:jc w:val="both"/>
        <w:rPr>
          <w:rFonts w:ascii="Arial" w:hAnsi="Arial" w:cs="Arial"/>
          <w:b/>
          <w:bCs/>
          <w:noProof/>
          <w:sz w:val="20"/>
          <w:szCs w:val="20"/>
        </w:rPr>
      </w:pPr>
      <w:r w:rsidRPr="00E15CB4">
        <w:rPr>
          <w:rFonts w:ascii="Arial" w:hAnsi="Arial" w:cs="Arial"/>
          <w:b/>
          <w:bCs/>
          <w:noProof/>
          <w:sz w:val="20"/>
          <w:szCs w:val="20"/>
        </w:rPr>
        <w:t>C.</w:t>
      </w:r>
      <w:r w:rsidR="00B302ED" w:rsidRPr="00E15CB4">
        <w:rPr>
          <w:rFonts w:ascii="Arial" w:hAnsi="Arial" w:cs="Arial"/>
          <w:b/>
          <w:bCs/>
          <w:noProof/>
          <w:sz w:val="20"/>
          <w:szCs w:val="20"/>
        </w:rPr>
        <w:t>8</w:t>
      </w:r>
      <w:r w:rsidRPr="00E15CB4">
        <w:rPr>
          <w:rFonts w:ascii="Arial" w:hAnsi="Arial" w:cs="Arial"/>
          <w:b/>
          <w:bCs/>
          <w:noProof/>
          <w:sz w:val="20"/>
          <w:szCs w:val="20"/>
        </w:rPr>
        <w:t xml:space="preserve"> Principii de rutare ale apelurilor</w:t>
      </w:r>
    </w:p>
    <w:p w:rsidR="00FE5357" w:rsidRPr="00E15CB4" w:rsidRDefault="00FE5357" w:rsidP="00FE5357">
      <w:pPr>
        <w:jc w:val="both"/>
        <w:rPr>
          <w:rFonts w:ascii="Arial" w:hAnsi="Arial" w:cs="Arial"/>
          <w:b/>
          <w:bCs/>
          <w:noProof/>
          <w:sz w:val="20"/>
          <w:szCs w:val="20"/>
        </w:rPr>
      </w:pPr>
      <w:r w:rsidRPr="00E15CB4">
        <w:rPr>
          <w:rFonts w:ascii="Arial" w:hAnsi="Arial" w:cs="Arial"/>
          <w:b/>
          <w:bCs/>
          <w:noProof/>
          <w:sz w:val="20"/>
          <w:szCs w:val="20"/>
        </w:rPr>
        <w:t>C.</w:t>
      </w:r>
      <w:r w:rsidR="00B302ED" w:rsidRPr="00E15CB4">
        <w:rPr>
          <w:rFonts w:ascii="Arial" w:hAnsi="Arial" w:cs="Arial"/>
          <w:b/>
          <w:bCs/>
          <w:noProof/>
          <w:sz w:val="20"/>
          <w:szCs w:val="20"/>
        </w:rPr>
        <w:t>8</w:t>
      </w:r>
      <w:r w:rsidRPr="00E15CB4">
        <w:rPr>
          <w:rFonts w:ascii="Arial" w:hAnsi="Arial" w:cs="Arial"/>
          <w:b/>
          <w:bCs/>
          <w:noProof/>
          <w:sz w:val="20"/>
          <w:szCs w:val="20"/>
        </w:rPr>
        <w:t>.1 Telekom România Mobile aplică următoarele principii de rutare ale apelurilor:</w:t>
      </w:r>
    </w:p>
    <w:p w:rsidR="00FE5357" w:rsidRPr="00E15CB4" w:rsidRDefault="00FE5357" w:rsidP="00FE5357">
      <w:pPr>
        <w:jc w:val="both"/>
        <w:rPr>
          <w:rFonts w:ascii="Arial" w:hAnsi="Arial" w:cs="Arial"/>
          <w:bCs/>
          <w:noProof/>
          <w:sz w:val="20"/>
          <w:szCs w:val="20"/>
        </w:rPr>
      </w:pPr>
      <w:r w:rsidRPr="00E15CB4">
        <w:rPr>
          <w:rFonts w:ascii="Arial" w:hAnsi="Arial" w:cs="Arial"/>
          <w:b/>
          <w:bCs/>
          <w:noProof/>
          <w:sz w:val="20"/>
          <w:szCs w:val="20"/>
        </w:rPr>
        <w:t>C.</w:t>
      </w:r>
      <w:r w:rsidR="00B302ED" w:rsidRPr="00E15CB4">
        <w:rPr>
          <w:rFonts w:ascii="Arial" w:hAnsi="Arial" w:cs="Arial"/>
          <w:b/>
          <w:bCs/>
          <w:noProof/>
          <w:sz w:val="20"/>
          <w:szCs w:val="20"/>
        </w:rPr>
        <w:t>8</w:t>
      </w:r>
      <w:r w:rsidRPr="00E15CB4">
        <w:rPr>
          <w:rFonts w:ascii="Arial" w:hAnsi="Arial" w:cs="Arial"/>
          <w:b/>
          <w:bCs/>
          <w:noProof/>
          <w:sz w:val="20"/>
          <w:szCs w:val="20"/>
        </w:rPr>
        <w:t>.1.1</w:t>
      </w:r>
      <w:r w:rsidRPr="00E15CB4">
        <w:rPr>
          <w:rFonts w:ascii="Arial" w:hAnsi="Arial" w:cs="Arial"/>
          <w:bCs/>
          <w:noProof/>
          <w:sz w:val="20"/>
          <w:szCs w:val="20"/>
        </w:rPr>
        <w:t xml:space="preserve"> Apeluri de ieșire</w:t>
      </w:r>
    </w:p>
    <w:p w:rsidR="00FE5357" w:rsidRPr="00E15CB4" w:rsidRDefault="00FE5357" w:rsidP="00FE5357">
      <w:pPr>
        <w:jc w:val="both"/>
        <w:rPr>
          <w:rFonts w:ascii="Arial" w:hAnsi="Arial" w:cs="Arial"/>
          <w:bCs/>
          <w:noProof/>
          <w:sz w:val="20"/>
          <w:szCs w:val="20"/>
        </w:rPr>
      </w:pPr>
      <w:r w:rsidRPr="00E15CB4">
        <w:rPr>
          <w:rFonts w:ascii="Arial" w:hAnsi="Arial" w:cs="Arial"/>
          <w:bCs/>
          <w:noProof/>
          <w:sz w:val="20"/>
          <w:szCs w:val="20"/>
        </w:rPr>
        <w:t>Telekom România Mobile va marca toate apelurile de ieșire din rețeaua proprie cu RN aparținând FA și le va ruta către FA direct sau prin tranzit, în funcție de Acordurile de interconectare și configurația de interconectare existente.</w:t>
      </w:r>
    </w:p>
    <w:p w:rsidR="00FE5357" w:rsidRPr="00E15CB4" w:rsidRDefault="00FE5357" w:rsidP="00FE5357">
      <w:pPr>
        <w:jc w:val="both"/>
        <w:rPr>
          <w:rFonts w:ascii="Arial" w:hAnsi="Arial" w:cs="Arial"/>
          <w:bCs/>
          <w:noProof/>
          <w:sz w:val="20"/>
          <w:szCs w:val="20"/>
        </w:rPr>
      </w:pPr>
      <w:r w:rsidRPr="00E15CB4">
        <w:rPr>
          <w:rFonts w:ascii="Arial" w:hAnsi="Arial" w:cs="Arial"/>
          <w:b/>
          <w:bCs/>
          <w:noProof/>
          <w:sz w:val="20"/>
          <w:szCs w:val="20"/>
        </w:rPr>
        <w:t>C.</w:t>
      </w:r>
      <w:r w:rsidR="00B302ED" w:rsidRPr="00E15CB4">
        <w:rPr>
          <w:rFonts w:ascii="Arial" w:hAnsi="Arial" w:cs="Arial"/>
          <w:b/>
          <w:bCs/>
          <w:noProof/>
          <w:sz w:val="20"/>
          <w:szCs w:val="20"/>
        </w:rPr>
        <w:t>8</w:t>
      </w:r>
      <w:r w:rsidRPr="00E15CB4">
        <w:rPr>
          <w:rFonts w:ascii="Arial" w:hAnsi="Arial" w:cs="Arial"/>
          <w:b/>
          <w:bCs/>
          <w:noProof/>
          <w:sz w:val="20"/>
          <w:szCs w:val="20"/>
        </w:rPr>
        <w:t>.1.2</w:t>
      </w:r>
      <w:r w:rsidRPr="00E15CB4">
        <w:rPr>
          <w:rFonts w:ascii="Arial" w:hAnsi="Arial" w:cs="Arial"/>
          <w:bCs/>
          <w:noProof/>
          <w:sz w:val="20"/>
          <w:szCs w:val="20"/>
        </w:rPr>
        <w:t xml:space="preserve">  Apeluri de intrare</w:t>
      </w:r>
    </w:p>
    <w:p w:rsidR="00FE5357" w:rsidRPr="00E15CB4" w:rsidRDefault="00FE5357" w:rsidP="00FE5357">
      <w:pPr>
        <w:jc w:val="both"/>
        <w:rPr>
          <w:rFonts w:ascii="Arial" w:hAnsi="Arial" w:cs="Arial"/>
          <w:bCs/>
          <w:noProof/>
          <w:sz w:val="20"/>
          <w:szCs w:val="20"/>
        </w:rPr>
      </w:pPr>
      <w:r w:rsidRPr="00E15CB4">
        <w:rPr>
          <w:rFonts w:ascii="Arial" w:hAnsi="Arial" w:cs="Arial"/>
          <w:bCs/>
          <w:noProof/>
          <w:sz w:val="20"/>
          <w:szCs w:val="20"/>
        </w:rPr>
        <w:t>Telekom România Mobile va efectua, pentru apelurile nemarcate cu RN, verificarea în baza de date BDOp, va adăuga RN și va ruta corespunzător toate apelurile în rețeaua proprie sau în rețeaua FA direct sau prin tranzit, dupa caz. Pentru apelurile marcate cu RN, daca RN este propriu Telekom România Mobile, apelurile vor fi rutate corespunzator către utilizatorul Telekom România Mobile destinatar, indiferent că este utilizator propriu Telekom România Mobile sau utilizator portat în rețeaua Telekom România Mobile.</w:t>
      </w:r>
    </w:p>
    <w:p w:rsidR="00FE5357" w:rsidRPr="00E15CB4" w:rsidRDefault="00FE5357" w:rsidP="00290651">
      <w:pPr>
        <w:pStyle w:val="Para0-2"/>
        <w:tabs>
          <w:tab w:val="left" w:pos="7560"/>
        </w:tabs>
        <w:ind w:left="720" w:hanging="720"/>
        <w:rPr>
          <w:rFonts w:ascii="Arial" w:hAnsi="Arial" w:cs="Arial"/>
          <w:bCs/>
          <w:noProof/>
          <w:sz w:val="20"/>
          <w:lang w:val="ro-RO"/>
        </w:rPr>
      </w:pPr>
      <w:r w:rsidRPr="00E15CB4">
        <w:rPr>
          <w:rFonts w:ascii="Arial" w:hAnsi="Arial" w:cs="Arial"/>
          <w:b/>
          <w:sz w:val="20"/>
          <w:lang w:val="ro-RO"/>
        </w:rPr>
        <w:t>C.</w:t>
      </w:r>
      <w:r w:rsidR="00B302ED" w:rsidRPr="00E15CB4">
        <w:rPr>
          <w:rFonts w:ascii="Arial" w:hAnsi="Arial" w:cs="Arial"/>
          <w:b/>
          <w:sz w:val="20"/>
          <w:lang w:val="ro-RO"/>
        </w:rPr>
        <w:t>8</w:t>
      </w:r>
      <w:r w:rsidRPr="00E15CB4">
        <w:rPr>
          <w:rFonts w:ascii="Arial" w:hAnsi="Arial" w:cs="Arial"/>
          <w:b/>
          <w:sz w:val="20"/>
          <w:lang w:val="ro-RO"/>
        </w:rPr>
        <w:t>.1.3</w:t>
      </w:r>
      <w:r w:rsidR="00290651" w:rsidRPr="00E15CB4">
        <w:rPr>
          <w:rFonts w:ascii="Arial" w:hAnsi="Arial" w:cs="Arial"/>
          <w:sz w:val="20"/>
          <w:lang w:val="ro-RO"/>
        </w:rPr>
        <w:t xml:space="preserve"> </w:t>
      </w:r>
      <w:r w:rsidRPr="00E15CB4">
        <w:rPr>
          <w:rFonts w:ascii="Arial" w:hAnsi="Arial" w:cs="Arial"/>
          <w:b/>
          <w:bCs/>
          <w:noProof/>
          <w:sz w:val="20"/>
          <w:lang w:val="ro-RO"/>
        </w:rPr>
        <w:t>Telekom România Mobile nu va putea finaliza apelurile de intrare (va elibera apelurile) in urmatoarele situații:</w:t>
      </w:r>
    </w:p>
    <w:p w:rsidR="00FE5357" w:rsidRPr="00E15CB4" w:rsidRDefault="00FE5357" w:rsidP="00FE5357">
      <w:pPr>
        <w:pStyle w:val="Para0-2"/>
        <w:tabs>
          <w:tab w:val="left" w:pos="7560"/>
        </w:tabs>
        <w:rPr>
          <w:rFonts w:ascii="Arial" w:hAnsi="Arial" w:cs="Arial"/>
          <w:bCs/>
          <w:noProof/>
          <w:sz w:val="20"/>
          <w:lang w:val="ro-RO"/>
        </w:rPr>
      </w:pPr>
    </w:p>
    <w:p w:rsidR="00FE5357" w:rsidRPr="00E15CB4" w:rsidRDefault="00FE5357" w:rsidP="00FE5357">
      <w:pPr>
        <w:numPr>
          <w:ilvl w:val="0"/>
          <w:numId w:val="29"/>
        </w:numPr>
        <w:tabs>
          <w:tab w:val="num" w:pos="540"/>
        </w:tabs>
        <w:autoSpaceDE w:val="0"/>
        <w:autoSpaceDN w:val="0"/>
        <w:adjustRightInd w:val="0"/>
        <w:spacing w:after="0" w:line="240" w:lineRule="auto"/>
        <w:jc w:val="both"/>
        <w:rPr>
          <w:rFonts w:ascii="Arial" w:hAnsi="Arial" w:cs="Arial"/>
          <w:bCs/>
          <w:noProof/>
          <w:sz w:val="20"/>
          <w:szCs w:val="20"/>
        </w:rPr>
      </w:pPr>
      <w:r w:rsidRPr="00E15CB4">
        <w:rPr>
          <w:rFonts w:ascii="Arial" w:hAnsi="Arial" w:cs="Arial"/>
          <w:bCs/>
          <w:noProof/>
          <w:sz w:val="20"/>
          <w:szCs w:val="20"/>
        </w:rPr>
        <w:t>Apelul de intrare nu are RN iar B-no nu apar</w:t>
      </w:r>
      <w:r w:rsidRPr="00E15CB4">
        <w:rPr>
          <w:rFonts w:ascii="Arial" w:hAnsi="Arial" w:cs="Arial"/>
          <w:sz w:val="20"/>
          <w:szCs w:val="20"/>
        </w:rPr>
        <w:t>ţ</w:t>
      </w:r>
      <w:r w:rsidRPr="00E15CB4">
        <w:rPr>
          <w:rFonts w:ascii="Arial" w:hAnsi="Arial" w:cs="Arial"/>
          <w:bCs/>
          <w:noProof/>
          <w:sz w:val="20"/>
          <w:szCs w:val="20"/>
        </w:rPr>
        <w:t>ine reţelei Telekom România Mobile  (conform LURN sau în urma portării lui);</w:t>
      </w:r>
    </w:p>
    <w:p w:rsidR="00FE5357" w:rsidRPr="00E15CB4" w:rsidRDefault="00FE5357" w:rsidP="00FE5357">
      <w:pPr>
        <w:numPr>
          <w:ilvl w:val="0"/>
          <w:numId w:val="29"/>
        </w:numPr>
        <w:tabs>
          <w:tab w:val="num" w:pos="540"/>
        </w:tabs>
        <w:autoSpaceDE w:val="0"/>
        <w:autoSpaceDN w:val="0"/>
        <w:adjustRightInd w:val="0"/>
        <w:spacing w:after="0" w:line="240" w:lineRule="auto"/>
        <w:jc w:val="both"/>
        <w:rPr>
          <w:rFonts w:ascii="Arial" w:hAnsi="Arial" w:cs="Arial"/>
          <w:bCs/>
          <w:noProof/>
          <w:sz w:val="20"/>
          <w:szCs w:val="20"/>
        </w:rPr>
      </w:pPr>
      <w:r w:rsidRPr="00E15CB4">
        <w:rPr>
          <w:rFonts w:ascii="Arial" w:hAnsi="Arial" w:cs="Arial"/>
          <w:bCs/>
          <w:noProof/>
          <w:sz w:val="20"/>
          <w:szCs w:val="20"/>
        </w:rPr>
        <w:t xml:space="preserve"> Apelul de intrare are RN care nu este al reţelei Telekom România Mobile; </w:t>
      </w:r>
    </w:p>
    <w:p w:rsidR="00FE5357" w:rsidRPr="00E15CB4" w:rsidRDefault="00FE5357" w:rsidP="00FE5357">
      <w:pPr>
        <w:numPr>
          <w:ilvl w:val="0"/>
          <w:numId w:val="29"/>
        </w:numPr>
        <w:autoSpaceDE w:val="0"/>
        <w:autoSpaceDN w:val="0"/>
        <w:adjustRightInd w:val="0"/>
        <w:spacing w:after="0" w:line="240" w:lineRule="auto"/>
        <w:jc w:val="both"/>
        <w:rPr>
          <w:rFonts w:ascii="Arial" w:hAnsi="Arial" w:cs="Arial"/>
          <w:bCs/>
          <w:noProof/>
          <w:sz w:val="20"/>
          <w:szCs w:val="20"/>
        </w:rPr>
      </w:pPr>
      <w:r w:rsidRPr="00E15CB4">
        <w:rPr>
          <w:rFonts w:ascii="Arial" w:hAnsi="Arial" w:cs="Arial"/>
          <w:bCs/>
          <w:noProof/>
          <w:sz w:val="20"/>
          <w:szCs w:val="20"/>
        </w:rPr>
        <w:t>Apelul de intrare are RN al reţelei Telekom România Mobile, fiind alocat pentru o resursă fixa dar are asociat un B-no mobil;</w:t>
      </w:r>
    </w:p>
    <w:p w:rsidR="00FE5357" w:rsidRPr="00E15CB4" w:rsidRDefault="00FE5357" w:rsidP="00FE5357">
      <w:pPr>
        <w:numPr>
          <w:ilvl w:val="0"/>
          <w:numId w:val="29"/>
        </w:numPr>
        <w:autoSpaceDE w:val="0"/>
        <w:autoSpaceDN w:val="0"/>
        <w:adjustRightInd w:val="0"/>
        <w:spacing w:after="0" w:line="240" w:lineRule="auto"/>
        <w:jc w:val="both"/>
        <w:rPr>
          <w:rFonts w:ascii="Arial" w:hAnsi="Arial" w:cs="Arial"/>
          <w:bCs/>
          <w:noProof/>
          <w:sz w:val="20"/>
          <w:szCs w:val="20"/>
        </w:rPr>
      </w:pPr>
      <w:r w:rsidRPr="00E15CB4">
        <w:rPr>
          <w:rFonts w:ascii="Arial" w:hAnsi="Arial" w:cs="Arial"/>
          <w:bCs/>
          <w:noProof/>
          <w:sz w:val="20"/>
          <w:szCs w:val="20"/>
        </w:rPr>
        <w:t>Apelul de intrare are RN al reţelei Telekom România Mobile, fiind alocat pentru o resursă mobilă dar are asociat un B-no fix;</w:t>
      </w:r>
    </w:p>
    <w:p w:rsidR="00FE5357" w:rsidRPr="00E15CB4" w:rsidRDefault="00FE5357" w:rsidP="00FE5357">
      <w:pPr>
        <w:numPr>
          <w:ilvl w:val="0"/>
          <w:numId w:val="29"/>
        </w:numPr>
        <w:autoSpaceDE w:val="0"/>
        <w:autoSpaceDN w:val="0"/>
        <w:adjustRightInd w:val="0"/>
        <w:spacing w:after="0" w:line="240" w:lineRule="auto"/>
        <w:jc w:val="both"/>
        <w:rPr>
          <w:rFonts w:ascii="Arial" w:hAnsi="Arial" w:cs="Arial"/>
          <w:bCs/>
          <w:noProof/>
          <w:sz w:val="20"/>
          <w:szCs w:val="20"/>
        </w:rPr>
      </w:pPr>
      <w:r w:rsidRPr="00E15CB4">
        <w:rPr>
          <w:rFonts w:ascii="Arial" w:hAnsi="Arial" w:cs="Arial"/>
          <w:sz w:val="20"/>
          <w:szCs w:val="20"/>
        </w:rPr>
        <w:t xml:space="preserve">Apelul de intrare are RN </w:t>
      </w:r>
      <w:r w:rsidRPr="00E15CB4">
        <w:rPr>
          <w:rFonts w:ascii="Arial" w:hAnsi="Arial" w:cs="Arial"/>
          <w:bCs/>
          <w:noProof/>
          <w:sz w:val="20"/>
          <w:szCs w:val="20"/>
        </w:rPr>
        <w:t>al reţelei Telekom România Mobile</w:t>
      </w:r>
      <w:r w:rsidRPr="00E15CB4">
        <w:rPr>
          <w:rFonts w:ascii="Arial" w:hAnsi="Arial" w:cs="Arial"/>
          <w:sz w:val="20"/>
          <w:szCs w:val="20"/>
        </w:rPr>
        <w:t xml:space="preserve"> iar B-no nu apartine retelei </w:t>
      </w:r>
      <w:r w:rsidRPr="00E15CB4">
        <w:rPr>
          <w:rFonts w:ascii="Arial" w:hAnsi="Arial" w:cs="Arial"/>
          <w:bCs/>
          <w:noProof/>
          <w:sz w:val="20"/>
          <w:szCs w:val="20"/>
        </w:rPr>
        <w:t>Telekom România Mobile</w:t>
      </w:r>
      <w:r w:rsidRPr="00E15CB4">
        <w:rPr>
          <w:rFonts w:ascii="Arial" w:hAnsi="Arial" w:cs="Arial"/>
          <w:sz w:val="20"/>
          <w:szCs w:val="20"/>
        </w:rPr>
        <w:t xml:space="preserve"> (conform LURN sau in urma portarii lui); </w:t>
      </w:r>
    </w:p>
    <w:p w:rsidR="00FE5357" w:rsidRPr="00E15CB4" w:rsidRDefault="00FE5357" w:rsidP="00FE5357">
      <w:pPr>
        <w:autoSpaceDE w:val="0"/>
        <w:autoSpaceDN w:val="0"/>
        <w:adjustRightInd w:val="0"/>
        <w:jc w:val="both"/>
        <w:rPr>
          <w:rFonts w:ascii="Arial" w:hAnsi="Arial" w:cs="Arial"/>
          <w:bCs/>
          <w:noProof/>
          <w:sz w:val="20"/>
          <w:szCs w:val="20"/>
        </w:rPr>
      </w:pPr>
    </w:p>
    <w:p w:rsidR="00FE5357" w:rsidRPr="00E15CB4" w:rsidRDefault="00FE5357" w:rsidP="00FE5357">
      <w:pPr>
        <w:tabs>
          <w:tab w:val="left" w:pos="0"/>
        </w:tabs>
        <w:autoSpaceDE w:val="0"/>
        <w:autoSpaceDN w:val="0"/>
        <w:adjustRightInd w:val="0"/>
        <w:jc w:val="both"/>
        <w:rPr>
          <w:rFonts w:ascii="Arial" w:hAnsi="Arial" w:cs="Arial"/>
          <w:bCs/>
          <w:noProof/>
          <w:sz w:val="20"/>
          <w:szCs w:val="20"/>
        </w:rPr>
      </w:pPr>
      <w:r w:rsidRPr="00E15CB4">
        <w:rPr>
          <w:rFonts w:ascii="Arial" w:hAnsi="Arial" w:cs="Arial"/>
          <w:b/>
          <w:sz w:val="20"/>
          <w:szCs w:val="20"/>
        </w:rPr>
        <w:t>C.</w:t>
      </w:r>
      <w:r w:rsidR="00B302ED" w:rsidRPr="00E15CB4">
        <w:rPr>
          <w:rFonts w:ascii="Arial" w:hAnsi="Arial" w:cs="Arial"/>
          <w:b/>
          <w:sz w:val="20"/>
          <w:szCs w:val="20"/>
        </w:rPr>
        <w:t>8</w:t>
      </w:r>
      <w:r w:rsidRPr="00E15CB4">
        <w:rPr>
          <w:rFonts w:ascii="Arial" w:hAnsi="Arial" w:cs="Arial"/>
          <w:b/>
          <w:sz w:val="20"/>
          <w:szCs w:val="20"/>
        </w:rPr>
        <w:t>.1.4</w:t>
      </w:r>
      <w:r w:rsidRPr="00E15CB4">
        <w:rPr>
          <w:rFonts w:ascii="Arial" w:hAnsi="Arial" w:cs="Arial"/>
          <w:sz w:val="20"/>
          <w:szCs w:val="20"/>
        </w:rPr>
        <w:t xml:space="preserve"> </w:t>
      </w:r>
      <w:r w:rsidRPr="00E15CB4">
        <w:rPr>
          <w:rFonts w:ascii="Arial" w:hAnsi="Arial" w:cs="Arial"/>
          <w:bCs/>
          <w:noProof/>
          <w:sz w:val="20"/>
          <w:szCs w:val="20"/>
        </w:rPr>
        <w:t>In situaţiile excepţionale în care Operator nu va putea aplica metoda ACQ si va utiliza metoda OR, iar:</w:t>
      </w:r>
    </w:p>
    <w:p w:rsidR="00FE5357" w:rsidRPr="00E15CB4" w:rsidRDefault="00FE5357" w:rsidP="00FE5357">
      <w:pPr>
        <w:numPr>
          <w:ilvl w:val="0"/>
          <w:numId w:val="30"/>
        </w:numPr>
        <w:autoSpaceDE w:val="0"/>
        <w:autoSpaceDN w:val="0"/>
        <w:adjustRightInd w:val="0"/>
        <w:spacing w:after="0" w:line="240" w:lineRule="auto"/>
        <w:jc w:val="both"/>
        <w:rPr>
          <w:rFonts w:ascii="Arial" w:hAnsi="Arial" w:cs="Arial"/>
          <w:bCs/>
          <w:noProof/>
          <w:sz w:val="20"/>
          <w:szCs w:val="20"/>
        </w:rPr>
      </w:pPr>
      <w:r w:rsidRPr="00E15CB4">
        <w:rPr>
          <w:rFonts w:ascii="Arial" w:hAnsi="Arial" w:cs="Arial"/>
          <w:bCs/>
          <w:noProof/>
          <w:sz w:val="20"/>
          <w:szCs w:val="20"/>
        </w:rPr>
        <w:t>Operator nu va marca cu RN apelurile de ieșire, Telekom România Mobile va face operaţiunile necesare de verificare in baza de date a apelurilor primite si pentru cazul in care Bno nu apar</w:t>
      </w:r>
      <w:r w:rsidRPr="00E15CB4">
        <w:rPr>
          <w:rFonts w:ascii="Arial" w:hAnsi="Arial" w:cs="Arial"/>
          <w:sz w:val="20"/>
          <w:szCs w:val="20"/>
        </w:rPr>
        <w:t>ţ</w:t>
      </w:r>
      <w:r w:rsidRPr="00E15CB4">
        <w:rPr>
          <w:rFonts w:ascii="Arial" w:hAnsi="Arial" w:cs="Arial"/>
          <w:bCs/>
          <w:noProof/>
          <w:sz w:val="20"/>
          <w:szCs w:val="20"/>
        </w:rPr>
        <w:t xml:space="preserve">ine reţelei Telekom România Mobile va adauga RN si le va termina corespunzător în funcţie de destinatie. </w:t>
      </w:r>
      <w:r w:rsidRPr="00E15CB4">
        <w:rPr>
          <w:rFonts w:ascii="Arial" w:hAnsi="Arial" w:cs="Arial"/>
          <w:sz w:val="20"/>
          <w:szCs w:val="20"/>
        </w:rPr>
        <w:t>Tarifele si modul de aplicare sunt cele prev</w:t>
      </w:r>
      <w:r w:rsidRPr="00E15CB4">
        <w:rPr>
          <w:rFonts w:ascii="Arial" w:hAnsi="Arial" w:cs="Arial"/>
          <w:bCs/>
          <w:noProof/>
          <w:sz w:val="20"/>
          <w:szCs w:val="20"/>
        </w:rPr>
        <w:t>ă</w:t>
      </w:r>
      <w:r w:rsidRPr="00E15CB4">
        <w:rPr>
          <w:rFonts w:ascii="Arial" w:hAnsi="Arial" w:cs="Arial"/>
          <w:sz w:val="20"/>
          <w:szCs w:val="20"/>
        </w:rPr>
        <w:t xml:space="preserve">zute </w:t>
      </w:r>
      <w:r w:rsidRPr="00E15CB4">
        <w:rPr>
          <w:rFonts w:ascii="Arial" w:hAnsi="Arial" w:cs="Arial"/>
          <w:bCs/>
          <w:noProof/>
          <w:sz w:val="20"/>
          <w:szCs w:val="20"/>
        </w:rPr>
        <w:t xml:space="preserve">în Anexa nr. 2, </w:t>
      </w:r>
      <w:r w:rsidRPr="00E15CB4">
        <w:rPr>
          <w:rFonts w:ascii="Arial" w:hAnsi="Arial" w:cs="Arial"/>
          <w:sz w:val="20"/>
          <w:szCs w:val="20"/>
        </w:rPr>
        <w:t>,,Servicii Furnizate, Condiţii și Tarife Aferente”;</w:t>
      </w:r>
    </w:p>
    <w:p w:rsidR="00FE5357" w:rsidRPr="00E15CB4" w:rsidRDefault="00FE5357" w:rsidP="00FE5357">
      <w:pPr>
        <w:numPr>
          <w:ilvl w:val="0"/>
          <w:numId w:val="30"/>
        </w:numPr>
        <w:autoSpaceDE w:val="0"/>
        <w:autoSpaceDN w:val="0"/>
        <w:adjustRightInd w:val="0"/>
        <w:spacing w:after="0" w:line="240" w:lineRule="auto"/>
        <w:jc w:val="both"/>
        <w:rPr>
          <w:rFonts w:ascii="Arial" w:hAnsi="Arial" w:cs="Arial"/>
          <w:bCs/>
          <w:noProof/>
          <w:sz w:val="20"/>
          <w:szCs w:val="20"/>
        </w:rPr>
      </w:pPr>
      <w:r w:rsidRPr="00E15CB4">
        <w:rPr>
          <w:rFonts w:ascii="Arial" w:hAnsi="Arial" w:cs="Arial"/>
          <w:bCs/>
          <w:noProof/>
          <w:sz w:val="20"/>
          <w:szCs w:val="20"/>
        </w:rPr>
        <w:t xml:space="preserve"> Operator va marca cu RN al reţelei Telekom România Mobile apelurile de ieșire, in conditiile in care </w:t>
      </w:r>
      <w:r w:rsidRPr="00E15CB4">
        <w:rPr>
          <w:rFonts w:ascii="Arial" w:hAnsi="Arial" w:cs="Arial"/>
          <w:sz w:val="20"/>
          <w:szCs w:val="20"/>
        </w:rPr>
        <w:t>B-no apar</w:t>
      </w:r>
      <w:r w:rsidRPr="00E15CB4">
        <w:rPr>
          <w:rFonts w:ascii="Arial" w:hAnsi="Arial" w:cs="Arial"/>
          <w:bCs/>
          <w:noProof/>
          <w:sz w:val="20"/>
          <w:szCs w:val="20"/>
        </w:rPr>
        <w:t>ţ</w:t>
      </w:r>
      <w:r w:rsidRPr="00E15CB4">
        <w:rPr>
          <w:rFonts w:ascii="Arial" w:hAnsi="Arial" w:cs="Arial"/>
          <w:sz w:val="20"/>
          <w:szCs w:val="20"/>
        </w:rPr>
        <w:t>ine re</w:t>
      </w:r>
      <w:r w:rsidRPr="00E15CB4">
        <w:rPr>
          <w:rFonts w:ascii="Arial" w:hAnsi="Arial" w:cs="Arial"/>
          <w:bCs/>
          <w:noProof/>
          <w:sz w:val="20"/>
          <w:szCs w:val="20"/>
        </w:rPr>
        <w:t>ţ</w:t>
      </w:r>
      <w:r w:rsidRPr="00E15CB4">
        <w:rPr>
          <w:rFonts w:ascii="Arial" w:hAnsi="Arial" w:cs="Arial"/>
          <w:sz w:val="20"/>
          <w:szCs w:val="20"/>
        </w:rPr>
        <w:t xml:space="preserve">elei </w:t>
      </w:r>
      <w:r w:rsidRPr="00E15CB4">
        <w:rPr>
          <w:rFonts w:ascii="Arial" w:hAnsi="Arial" w:cs="Arial"/>
          <w:bCs/>
          <w:noProof/>
          <w:sz w:val="20"/>
          <w:szCs w:val="20"/>
        </w:rPr>
        <w:t>Telekom România Mobile dar fara a fi</w:t>
      </w:r>
      <w:r w:rsidRPr="00E15CB4">
        <w:rPr>
          <w:rFonts w:ascii="Arial" w:hAnsi="Arial" w:cs="Arial"/>
          <w:sz w:val="20"/>
          <w:szCs w:val="20"/>
        </w:rPr>
        <w:t xml:space="preserve"> un numar portat din re</w:t>
      </w:r>
      <w:r w:rsidRPr="00E15CB4">
        <w:rPr>
          <w:rFonts w:ascii="Arial" w:hAnsi="Arial" w:cs="Arial"/>
          <w:bCs/>
          <w:noProof/>
          <w:sz w:val="20"/>
          <w:szCs w:val="20"/>
        </w:rPr>
        <w:t>ţ</w:t>
      </w:r>
      <w:r w:rsidRPr="00E15CB4">
        <w:rPr>
          <w:rFonts w:ascii="Arial" w:hAnsi="Arial" w:cs="Arial"/>
          <w:sz w:val="20"/>
          <w:szCs w:val="20"/>
        </w:rPr>
        <w:t>eaua Operator in re</w:t>
      </w:r>
      <w:r w:rsidRPr="00E15CB4">
        <w:rPr>
          <w:rFonts w:ascii="Arial" w:hAnsi="Arial" w:cs="Arial"/>
          <w:bCs/>
          <w:noProof/>
          <w:sz w:val="20"/>
          <w:szCs w:val="20"/>
        </w:rPr>
        <w:t>ţ</w:t>
      </w:r>
      <w:r w:rsidRPr="00E15CB4">
        <w:rPr>
          <w:rFonts w:ascii="Arial" w:hAnsi="Arial" w:cs="Arial"/>
          <w:sz w:val="20"/>
          <w:szCs w:val="20"/>
        </w:rPr>
        <w:t xml:space="preserve">eaua </w:t>
      </w:r>
      <w:r w:rsidRPr="00E15CB4">
        <w:rPr>
          <w:rFonts w:ascii="Arial" w:hAnsi="Arial" w:cs="Arial"/>
          <w:bCs/>
          <w:noProof/>
          <w:sz w:val="20"/>
          <w:szCs w:val="20"/>
        </w:rPr>
        <w:t>Telekom România Mobile</w:t>
      </w:r>
      <w:r w:rsidRPr="00E15CB4">
        <w:rPr>
          <w:rFonts w:ascii="Arial" w:hAnsi="Arial" w:cs="Arial"/>
          <w:sz w:val="20"/>
          <w:szCs w:val="20"/>
        </w:rPr>
        <w:t>, atunci aceasta este indrept</w:t>
      </w:r>
      <w:r w:rsidRPr="00E15CB4">
        <w:rPr>
          <w:rFonts w:ascii="Arial" w:hAnsi="Arial" w:cs="Arial"/>
          <w:bCs/>
          <w:noProof/>
          <w:sz w:val="20"/>
          <w:szCs w:val="20"/>
        </w:rPr>
        <w:t>ăț</w:t>
      </w:r>
      <w:r w:rsidRPr="00E15CB4">
        <w:rPr>
          <w:rFonts w:ascii="Arial" w:hAnsi="Arial" w:cs="Arial"/>
          <w:sz w:val="20"/>
          <w:szCs w:val="20"/>
        </w:rPr>
        <w:t>it</w:t>
      </w:r>
      <w:r w:rsidRPr="00E15CB4">
        <w:rPr>
          <w:rFonts w:ascii="Arial" w:hAnsi="Arial" w:cs="Arial"/>
          <w:bCs/>
          <w:noProof/>
          <w:sz w:val="20"/>
          <w:szCs w:val="20"/>
        </w:rPr>
        <w:t>ă</w:t>
      </w:r>
      <w:r w:rsidRPr="00E15CB4">
        <w:rPr>
          <w:rFonts w:ascii="Arial" w:hAnsi="Arial" w:cs="Arial"/>
          <w:sz w:val="20"/>
          <w:szCs w:val="20"/>
        </w:rPr>
        <w:t xml:space="preserve"> sa elibereze acest apel. </w:t>
      </w:r>
      <w:r w:rsidRPr="00E15CB4">
        <w:rPr>
          <w:rFonts w:ascii="Arial" w:hAnsi="Arial" w:cs="Arial"/>
          <w:bCs/>
          <w:noProof/>
          <w:sz w:val="20"/>
          <w:szCs w:val="20"/>
        </w:rPr>
        <w:t xml:space="preserve"> </w:t>
      </w:r>
    </w:p>
    <w:p w:rsidR="00FE5357" w:rsidRPr="00E15CB4" w:rsidRDefault="00FE5357" w:rsidP="00FE5357">
      <w:pPr>
        <w:pStyle w:val="Para0-2"/>
        <w:tabs>
          <w:tab w:val="left" w:pos="7560"/>
        </w:tabs>
        <w:rPr>
          <w:rFonts w:ascii="Arial" w:hAnsi="Arial" w:cs="Arial"/>
          <w:bCs/>
          <w:noProof/>
          <w:sz w:val="20"/>
          <w:lang w:val="ro-RO"/>
        </w:rPr>
      </w:pPr>
    </w:p>
    <w:p w:rsidR="00B302ED" w:rsidRPr="00E15CB4" w:rsidRDefault="00B302ED" w:rsidP="00B302ED">
      <w:pPr>
        <w:jc w:val="both"/>
        <w:rPr>
          <w:rFonts w:ascii="Arial" w:hAnsi="Arial" w:cs="Arial"/>
          <w:b/>
          <w:bCs/>
          <w:noProof/>
          <w:sz w:val="20"/>
          <w:szCs w:val="20"/>
        </w:rPr>
      </w:pPr>
      <w:r w:rsidRPr="00E15CB4">
        <w:rPr>
          <w:rFonts w:ascii="Arial" w:hAnsi="Arial" w:cs="Arial"/>
          <w:b/>
          <w:bCs/>
          <w:noProof/>
          <w:sz w:val="20"/>
          <w:szCs w:val="20"/>
        </w:rPr>
        <w:t>C.8.2  OPERATOR aplică următoarele principii de rutare ale apelurilor:</w:t>
      </w:r>
    </w:p>
    <w:p w:rsidR="00B302ED" w:rsidRPr="00E15CB4" w:rsidRDefault="00B302ED" w:rsidP="00FE5357">
      <w:pPr>
        <w:autoSpaceDE w:val="0"/>
        <w:autoSpaceDN w:val="0"/>
        <w:adjustRightInd w:val="0"/>
        <w:jc w:val="both"/>
        <w:rPr>
          <w:rFonts w:ascii="Arial" w:hAnsi="Arial" w:cs="Arial"/>
          <w:bCs/>
          <w:noProof/>
          <w:sz w:val="20"/>
          <w:szCs w:val="20"/>
        </w:rPr>
      </w:pPr>
      <w:r w:rsidRPr="00E15CB4">
        <w:rPr>
          <w:rFonts w:ascii="Arial" w:hAnsi="Arial" w:cs="Arial"/>
          <w:bCs/>
          <w:noProof/>
          <w:sz w:val="20"/>
          <w:szCs w:val="20"/>
        </w:rPr>
        <w:t>...............................................................................................</w:t>
      </w:r>
    </w:p>
    <w:p w:rsidR="00B302ED" w:rsidRPr="00E15CB4" w:rsidRDefault="00B302ED" w:rsidP="00FE5357">
      <w:pPr>
        <w:autoSpaceDE w:val="0"/>
        <w:autoSpaceDN w:val="0"/>
        <w:adjustRightInd w:val="0"/>
        <w:jc w:val="both"/>
        <w:rPr>
          <w:rFonts w:ascii="Arial" w:hAnsi="Arial" w:cs="Arial"/>
          <w:bCs/>
          <w:noProof/>
          <w:sz w:val="20"/>
          <w:szCs w:val="20"/>
        </w:rPr>
      </w:pPr>
    </w:p>
    <w:p w:rsidR="00FE5357" w:rsidRPr="00E15CB4" w:rsidRDefault="00B302ED" w:rsidP="00FE5357">
      <w:pPr>
        <w:autoSpaceDE w:val="0"/>
        <w:autoSpaceDN w:val="0"/>
        <w:adjustRightInd w:val="0"/>
        <w:jc w:val="both"/>
        <w:rPr>
          <w:rFonts w:ascii="Arial" w:hAnsi="Arial" w:cs="Arial"/>
          <w:bCs/>
          <w:noProof/>
          <w:sz w:val="20"/>
          <w:szCs w:val="20"/>
        </w:rPr>
      </w:pPr>
      <w:r w:rsidRPr="00E15CB4">
        <w:rPr>
          <w:rFonts w:ascii="Arial" w:hAnsi="Arial" w:cs="Arial"/>
          <w:b/>
          <w:bCs/>
          <w:noProof/>
          <w:sz w:val="20"/>
          <w:szCs w:val="20"/>
        </w:rPr>
        <w:t>C.9</w:t>
      </w:r>
      <w:r w:rsidRPr="00E15CB4">
        <w:rPr>
          <w:rFonts w:ascii="Arial" w:hAnsi="Arial" w:cs="Arial"/>
          <w:bCs/>
          <w:noProof/>
          <w:sz w:val="20"/>
          <w:szCs w:val="20"/>
        </w:rPr>
        <w:t xml:space="preserve"> </w:t>
      </w:r>
      <w:r w:rsidR="00FE5357" w:rsidRPr="00E15CB4">
        <w:rPr>
          <w:rFonts w:ascii="Arial" w:hAnsi="Arial" w:cs="Arial"/>
          <w:bCs/>
          <w:noProof/>
          <w:sz w:val="20"/>
          <w:szCs w:val="20"/>
        </w:rPr>
        <w:t xml:space="preserve">Dacă una din Părți (Partea prejudiciată) constată că cealaltă Parte (Partea în culpă) transmite în mod repetat către rețeaua sa apeluri având RN greșit sau RN incorect asociat cu rețeaua de destinatie a apelului, Partea prejudiciată (cea care primește apelul) va notifica în cel mai scurt timp Partea în culpă (cea originatoare) despre problema aparută, urmând că Partea în culpă să corecteze situația aparută în termen de 24 de ore de la notificare. Dacă Partea în culpă nu remediază situația aparută în termenul menționat mai sus, Partea prejudiciată este îndreptățită să se adreseze organelor de reglementare. </w:t>
      </w:r>
    </w:p>
    <w:p w:rsidR="00FE5357" w:rsidRPr="00E15CB4" w:rsidRDefault="00FE5357" w:rsidP="00FE5357">
      <w:pPr>
        <w:tabs>
          <w:tab w:val="left" w:pos="7560"/>
        </w:tabs>
        <w:spacing w:line="320" w:lineRule="exact"/>
        <w:jc w:val="both"/>
        <w:rPr>
          <w:rFonts w:ascii="Arial" w:hAnsi="Arial" w:cs="Arial"/>
          <w:bCs/>
          <w:noProof/>
          <w:sz w:val="20"/>
          <w:szCs w:val="20"/>
        </w:rPr>
      </w:pPr>
    </w:p>
    <w:p w:rsidR="00FE5357" w:rsidRPr="00E15CB4" w:rsidRDefault="00FE5357" w:rsidP="00FE5357">
      <w:pPr>
        <w:pStyle w:val="Heading2"/>
        <w:tabs>
          <w:tab w:val="left" w:pos="7560"/>
        </w:tabs>
        <w:rPr>
          <w:rFonts w:ascii="Arial" w:hAnsi="Arial" w:cs="Arial"/>
          <w:bCs w:val="0"/>
          <w:noProof/>
          <w:color w:val="auto"/>
          <w:sz w:val="20"/>
          <w:szCs w:val="20"/>
        </w:rPr>
      </w:pPr>
      <w:bookmarkStart w:id="4" w:name="_Toc423518390"/>
      <w:r w:rsidRPr="00E15CB4">
        <w:rPr>
          <w:rFonts w:ascii="Arial" w:hAnsi="Arial" w:cs="Arial"/>
          <w:bCs w:val="0"/>
          <w:noProof/>
          <w:color w:val="auto"/>
          <w:sz w:val="20"/>
          <w:szCs w:val="20"/>
        </w:rPr>
        <w:t>C.</w:t>
      </w:r>
      <w:r w:rsidR="00B302ED" w:rsidRPr="00E15CB4">
        <w:rPr>
          <w:rFonts w:ascii="Arial" w:hAnsi="Arial" w:cs="Arial"/>
          <w:bCs w:val="0"/>
          <w:noProof/>
          <w:color w:val="auto"/>
          <w:sz w:val="20"/>
          <w:szCs w:val="20"/>
          <w:lang w:val="en-US"/>
        </w:rPr>
        <w:t>10</w:t>
      </w:r>
      <w:r w:rsidRPr="00E15CB4">
        <w:rPr>
          <w:rFonts w:ascii="Arial" w:hAnsi="Arial" w:cs="Arial"/>
          <w:bCs w:val="0"/>
          <w:noProof/>
          <w:color w:val="auto"/>
          <w:sz w:val="20"/>
          <w:szCs w:val="20"/>
        </w:rPr>
        <w:t xml:space="preserve"> Numere de rutare</w:t>
      </w:r>
      <w:bookmarkEnd w:id="4"/>
    </w:p>
    <w:p w:rsidR="00FE5357" w:rsidRPr="00E15CB4" w:rsidRDefault="00FE5357" w:rsidP="00FE5357">
      <w:pPr>
        <w:rPr>
          <w:rFonts w:ascii="Arial" w:hAnsi="Arial" w:cs="Arial"/>
          <w:sz w:val="20"/>
          <w:szCs w:val="20"/>
        </w:rPr>
      </w:pPr>
    </w:p>
    <w:p w:rsidR="00FE5357" w:rsidRPr="00E15CB4" w:rsidRDefault="00FE5357" w:rsidP="00FE5357">
      <w:pPr>
        <w:jc w:val="both"/>
        <w:rPr>
          <w:rFonts w:ascii="Arial" w:hAnsi="Arial" w:cs="Arial"/>
          <w:sz w:val="20"/>
          <w:szCs w:val="20"/>
        </w:rPr>
      </w:pPr>
      <w:r w:rsidRPr="00E15CB4">
        <w:rPr>
          <w:rFonts w:ascii="Arial" w:hAnsi="Arial" w:cs="Arial"/>
          <w:sz w:val="20"/>
          <w:szCs w:val="20"/>
        </w:rPr>
        <w:t>În cazul rețelei Telekom România Mobile, RN identifică Operatorul precum și tipul serviciului furnizat de fiecare Parte.</w:t>
      </w:r>
    </w:p>
    <w:p w:rsidR="00FE5357" w:rsidRPr="00E15CB4" w:rsidRDefault="00FE5357" w:rsidP="00290651">
      <w:pPr>
        <w:jc w:val="both"/>
        <w:rPr>
          <w:rFonts w:ascii="Arial" w:hAnsi="Arial" w:cs="Arial"/>
          <w:sz w:val="20"/>
          <w:szCs w:val="20"/>
        </w:rPr>
      </w:pPr>
      <w:r w:rsidRPr="00E15CB4">
        <w:rPr>
          <w:rFonts w:ascii="Arial" w:hAnsi="Arial" w:cs="Arial"/>
          <w:sz w:val="20"/>
          <w:szCs w:val="20"/>
        </w:rPr>
        <w:t xml:space="preserve"> Numerele de rutare Telekom România Mobile sunt specificate în Anexa 4</w:t>
      </w:r>
      <w:r w:rsidR="005262CE" w:rsidRPr="00E15CB4">
        <w:rPr>
          <w:rFonts w:ascii="Arial" w:hAnsi="Arial" w:cs="Arial"/>
          <w:sz w:val="20"/>
          <w:szCs w:val="20"/>
        </w:rPr>
        <w:t xml:space="preserve"> la Acord</w:t>
      </w:r>
      <w:r w:rsidRPr="00E15CB4">
        <w:rPr>
          <w:rFonts w:ascii="Arial" w:hAnsi="Arial" w:cs="Arial"/>
          <w:sz w:val="20"/>
          <w:szCs w:val="20"/>
        </w:rPr>
        <w:t xml:space="preserve">, actualizarea listei cu alocarea numerelor de rutare se va face numai prin Act Adițional la prezentul Acord. </w:t>
      </w:r>
    </w:p>
    <w:p w:rsidR="00383340" w:rsidRPr="00E15CB4" w:rsidRDefault="00383340" w:rsidP="00290651">
      <w:pPr>
        <w:jc w:val="both"/>
        <w:rPr>
          <w:rFonts w:ascii="Arial" w:hAnsi="Arial" w:cs="Arial"/>
          <w:sz w:val="20"/>
          <w:szCs w:val="20"/>
        </w:rPr>
      </w:pPr>
    </w:p>
    <w:p w:rsidR="003D707C" w:rsidRPr="00E15CB4" w:rsidRDefault="00FE5357" w:rsidP="00FE5357">
      <w:pPr>
        <w:tabs>
          <w:tab w:val="num" w:pos="540"/>
        </w:tabs>
        <w:autoSpaceDE w:val="0"/>
        <w:autoSpaceDN w:val="0"/>
        <w:adjustRightInd w:val="0"/>
        <w:jc w:val="both"/>
        <w:rPr>
          <w:rFonts w:ascii="Arial" w:hAnsi="Arial" w:cs="Arial"/>
          <w:sz w:val="20"/>
          <w:szCs w:val="20"/>
        </w:rPr>
      </w:pPr>
      <w:r w:rsidRPr="00E15CB4">
        <w:rPr>
          <w:rFonts w:ascii="Arial" w:hAnsi="Arial" w:cs="Arial"/>
          <w:b/>
          <w:sz w:val="20"/>
          <w:szCs w:val="20"/>
        </w:rPr>
        <w:t>C.</w:t>
      </w:r>
      <w:r w:rsidR="00B302ED" w:rsidRPr="00E15CB4">
        <w:rPr>
          <w:rFonts w:ascii="Arial" w:hAnsi="Arial" w:cs="Arial"/>
          <w:b/>
          <w:sz w:val="20"/>
          <w:szCs w:val="20"/>
        </w:rPr>
        <w:t>11</w:t>
      </w:r>
      <w:r w:rsidRPr="00E15CB4">
        <w:rPr>
          <w:rFonts w:ascii="Arial" w:hAnsi="Arial" w:cs="Arial"/>
          <w:sz w:val="20"/>
          <w:szCs w:val="20"/>
        </w:rPr>
        <w:t xml:space="preserve">  In cazul in care metoda de rutare utilizată de către Operator în vederea asigurării portabilităţii numerelor este OR (Onward Routing), iar Operator intenţionează să schimbe metoda de rutare si sa utilizeze ACQ („All Call Query”), Operator trebuie să notifice Telekom Romania Mobile cu cel puţin 30 (treizeci de zile) înainte de a pune în practică schimbarea metodei de rutare a apelurilor astfel încât ambele părţi să poate efectua testele şi configurările necesare din sistemele Părţilor. </w:t>
      </w:r>
    </w:p>
    <w:p w:rsidR="00FE5357" w:rsidRPr="00E15CB4" w:rsidRDefault="00FE5357" w:rsidP="00FE5357">
      <w:pPr>
        <w:tabs>
          <w:tab w:val="num" w:pos="540"/>
        </w:tabs>
        <w:autoSpaceDE w:val="0"/>
        <w:autoSpaceDN w:val="0"/>
        <w:adjustRightInd w:val="0"/>
        <w:jc w:val="both"/>
        <w:rPr>
          <w:rFonts w:ascii="Arial" w:hAnsi="Arial" w:cs="Arial"/>
          <w:sz w:val="20"/>
          <w:szCs w:val="20"/>
        </w:rPr>
      </w:pPr>
      <w:r w:rsidRPr="00E15CB4">
        <w:rPr>
          <w:rFonts w:ascii="Arial" w:hAnsi="Arial" w:cs="Arial"/>
          <w:sz w:val="20"/>
          <w:szCs w:val="20"/>
        </w:rPr>
        <w:t xml:space="preserve">Până </w:t>
      </w:r>
      <w:r w:rsidR="007B6F0C" w:rsidRPr="00E15CB4">
        <w:rPr>
          <w:rFonts w:ascii="Arial" w:hAnsi="Arial" w:cs="Arial"/>
          <w:sz w:val="20"/>
          <w:szCs w:val="20"/>
        </w:rPr>
        <w:t xml:space="preserve">in momentul </w:t>
      </w:r>
      <w:r w:rsidRPr="00E15CB4">
        <w:rPr>
          <w:rFonts w:ascii="Arial" w:hAnsi="Arial" w:cs="Arial"/>
          <w:sz w:val="20"/>
          <w:szCs w:val="20"/>
        </w:rPr>
        <w:t xml:space="preserve">când Operator </w:t>
      </w:r>
      <w:r w:rsidR="007B6F0C" w:rsidRPr="00E15CB4">
        <w:rPr>
          <w:rFonts w:ascii="Arial" w:hAnsi="Arial" w:cs="Arial"/>
          <w:sz w:val="20"/>
          <w:szCs w:val="20"/>
        </w:rPr>
        <w:t>va putea f</w:t>
      </w:r>
      <w:r w:rsidR="00383340" w:rsidRPr="00E15CB4">
        <w:rPr>
          <w:rFonts w:ascii="Arial" w:hAnsi="Arial" w:cs="Arial"/>
          <w:sz w:val="20"/>
          <w:szCs w:val="20"/>
        </w:rPr>
        <w:t>urniza</w:t>
      </w:r>
      <w:r w:rsidRPr="00E15CB4">
        <w:rPr>
          <w:rFonts w:ascii="Arial" w:hAnsi="Arial" w:cs="Arial"/>
          <w:sz w:val="20"/>
          <w:szCs w:val="20"/>
        </w:rPr>
        <w:t xml:space="preserve"> metoda de rutare ACQ, toate apelurile de voce iniţiate de către Operator către reţeaua TKRM vor fi trimise fără RN şi Telekom Romania Mobile va interoga Baza de date pentru portabilitate. Telekom Romania Mobile nu va permite niciun apel din reteaua Operator cu RN fals sau invalid. Apelurile cu RN fals sau invalid vor fi rejectate.</w:t>
      </w:r>
    </w:p>
    <w:p w:rsidR="009B318D" w:rsidRPr="00E15CB4" w:rsidRDefault="009B318D" w:rsidP="009B318D">
      <w:pPr>
        <w:pStyle w:val="Heading2"/>
        <w:tabs>
          <w:tab w:val="left" w:pos="7560"/>
        </w:tabs>
        <w:rPr>
          <w:rFonts w:ascii="Arial" w:hAnsi="Arial" w:cs="Arial"/>
          <w:color w:val="auto"/>
          <w:sz w:val="20"/>
          <w:szCs w:val="20"/>
          <w:lang w:val="en-US"/>
        </w:rPr>
      </w:pPr>
      <w:r w:rsidRPr="00E15CB4">
        <w:rPr>
          <w:rFonts w:ascii="Arial" w:hAnsi="Arial" w:cs="Arial"/>
          <w:color w:val="auto"/>
          <w:sz w:val="20"/>
          <w:szCs w:val="20"/>
        </w:rPr>
        <w:t>D. CALITATEA SERVICIULUI</w:t>
      </w:r>
    </w:p>
    <w:p w:rsidR="00FE5357" w:rsidRPr="00E15CB4" w:rsidRDefault="00FE5357" w:rsidP="00FE5357">
      <w:pPr>
        <w:rPr>
          <w:rFonts w:ascii="Arial" w:hAnsi="Arial" w:cs="Arial"/>
          <w:sz w:val="20"/>
          <w:szCs w:val="20"/>
        </w:rPr>
      </w:pPr>
    </w:p>
    <w:p w:rsidR="00FE5357" w:rsidRPr="00E15CB4" w:rsidRDefault="00FE5357" w:rsidP="00FE5357">
      <w:pPr>
        <w:jc w:val="both"/>
        <w:rPr>
          <w:rFonts w:ascii="Arial" w:hAnsi="Arial" w:cs="Arial"/>
          <w:sz w:val="20"/>
          <w:szCs w:val="20"/>
        </w:rPr>
      </w:pPr>
      <w:r w:rsidRPr="00E15CB4">
        <w:rPr>
          <w:rFonts w:ascii="Arial" w:hAnsi="Arial" w:cs="Arial"/>
          <w:b/>
          <w:sz w:val="20"/>
          <w:szCs w:val="20"/>
        </w:rPr>
        <w:t>D.1</w:t>
      </w:r>
      <w:r w:rsidRPr="00E15CB4">
        <w:rPr>
          <w:rFonts w:ascii="Arial" w:hAnsi="Arial" w:cs="Arial"/>
          <w:sz w:val="20"/>
          <w:szCs w:val="20"/>
        </w:rPr>
        <w:t xml:space="preserve"> Când un număr este portat, la stabilirea apelului pot apărea întârzieri suplimentare care pot afecta calitatea serviciului, determinate de:</w:t>
      </w:r>
    </w:p>
    <w:p w:rsidR="00FE5357" w:rsidRPr="00E15CB4" w:rsidRDefault="00FE5357" w:rsidP="00FE5357">
      <w:pPr>
        <w:jc w:val="both"/>
        <w:rPr>
          <w:rFonts w:ascii="Arial" w:hAnsi="Arial" w:cs="Arial"/>
          <w:sz w:val="20"/>
          <w:szCs w:val="20"/>
        </w:rPr>
      </w:pPr>
      <w:r w:rsidRPr="00E15CB4">
        <w:rPr>
          <w:rFonts w:ascii="Arial" w:hAnsi="Arial" w:cs="Arial"/>
          <w:sz w:val="20"/>
          <w:szCs w:val="20"/>
        </w:rPr>
        <w:t>•</w:t>
      </w:r>
      <w:r w:rsidRPr="00E15CB4">
        <w:rPr>
          <w:rFonts w:ascii="Arial" w:hAnsi="Arial" w:cs="Arial"/>
          <w:sz w:val="20"/>
          <w:szCs w:val="20"/>
        </w:rPr>
        <w:tab/>
        <w:t>timpul de interogare a bazei de date operationale (BDOp);</w:t>
      </w:r>
    </w:p>
    <w:p w:rsidR="00FE5357" w:rsidRPr="00E15CB4" w:rsidRDefault="00FE5357" w:rsidP="00FE5357">
      <w:pPr>
        <w:jc w:val="both"/>
        <w:rPr>
          <w:rFonts w:ascii="Arial" w:hAnsi="Arial" w:cs="Arial"/>
          <w:sz w:val="20"/>
          <w:szCs w:val="20"/>
        </w:rPr>
      </w:pPr>
      <w:r w:rsidRPr="00E15CB4">
        <w:rPr>
          <w:rFonts w:ascii="Arial" w:hAnsi="Arial" w:cs="Arial"/>
          <w:sz w:val="20"/>
          <w:szCs w:val="20"/>
        </w:rPr>
        <w:t>•</w:t>
      </w:r>
      <w:r w:rsidRPr="00E15CB4">
        <w:rPr>
          <w:rFonts w:ascii="Arial" w:hAnsi="Arial" w:cs="Arial"/>
          <w:sz w:val="20"/>
          <w:szCs w:val="20"/>
        </w:rPr>
        <w:tab/>
        <w:t>timpul necesar pentru introducerea unui ton specific (Beep)</w:t>
      </w:r>
    </w:p>
    <w:p w:rsidR="00FE5357" w:rsidRPr="00E15CB4" w:rsidRDefault="00FE5357" w:rsidP="00FE5357">
      <w:pPr>
        <w:jc w:val="both"/>
        <w:rPr>
          <w:rFonts w:ascii="Arial" w:hAnsi="Arial" w:cs="Arial"/>
          <w:sz w:val="20"/>
          <w:szCs w:val="20"/>
        </w:rPr>
      </w:pPr>
      <w:r w:rsidRPr="00E15CB4">
        <w:rPr>
          <w:rFonts w:ascii="Arial" w:hAnsi="Arial" w:cs="Arial"/>
          <w:sz w:val="20"/>
          <w:szCs w:val="20"/>
        </w:rPr>
        <w:t>•</w:t>
      </w:r>
      <w:r w:rsidRPr="00E15CB4">
        <w:rPr>
          <w:rFonts w:ascii="Arial" w:hAnsi="Arial" w:cs="Arial"/>
          <w:sz w:val="20"/>
          <w:szCs w:val="20"/>
        </w:rPr>
        <w:tab/>
        <w:t>timpul de stabilire a unor conexiuni suplimentare, inclusiv tranzit dacă este cazul (timpul necesar pentru rutarea apelului către destinaţia corectă).</w:t>
      </w:r>
    </w:p>
    <w:p w:rsidR="00FE5357" w:rsidRPr="00E15CB4" w:rsidRDefault="00FE5357" w:rsidP="00FE5357">
      <w:pPr>
        <w:jc w:val="both"/>
        <w:rPr>
          <w:rFonts w:ascii="Arial" w:hAnsi="Arial" w:cs="Arial"/>
          <w:sz w:val="20"/>
          <w:szCs w:val="20"/>
        </w:rPr>
      </w:pPr>
      <w:r w:rsidRPr="00E15CB4">
        <w:rPr>
          <w:rFonts w:ascii="Arial" w:hAnsi="Arial" w:cs="Arial"/>
          <w:b/>
          <w:sz w:val="20"/>
          <w:szCs w:val="20"/>
        </w:rPr>
        <w:t xml:space="preserve">D.2 </w:t>
      </w:r>
      <w:r w:rsidRPr="00E15CB4">
        <w:rPr>
          <w:rFonts w:ascii="Arial" w:hAnsi="Arial" w:cs="Arial"/>
          <w:sz w:val="20"/>
          <w:szCs w:val="20"/>
        </w:rPr>
        <w:t>Întârzierile adiţionale în stabilirea apelurilor către un număr portat exceptând tonalitatea de avertizare impusă de ANCOM nu vor fi mai mari de o secundă faţă de cele către un număr neportat.</w:t>
      </w:r>
    </w:p>
    <w:p w:rsidR="00FE5357" w:rsidRPr="00E15CB4" w:rsidRDefault="00FE5357" w:rsidP="00FE5357">
      <w:pPr>
        <w:jc w:val="both"/>
        <w:rPr>
          <w:rFonts w:ascii="Arial" w:hAnsi="Arial" w:cs="Arial"/>
          <w:sz w:val="20"/>
          <w:szCs w:val="20"/>
        </w:rPr>
      </w:pPr>
      <w:r w:rsidRPr="00E15CB4">
        <w:rPr>
          <w:rFonts w:ascii="Arial" w:hAnsi="Arial" w:cs="Arial"/>
          <w:b/>
          <w:sz w:val="20"/>
          <w:szCs w:val="20"/>
        </w:rPr>
        <w:t>D.3</w:t>
      </w:r>
      <w:r w:rsidRPr="00E15CB4">
        <w:rPr>
          <w:rFonts w:ascii="Arial" w:hAnsi="Arial" w:cs="Arial"/>
          <w:sz w:val="20"/>
          <w:szCs w:val="20"/>
        </w:rPr>
        <w:t xml:space="preserve"> Prevederile art D.2 de mai sus sunt aplicabile doar apelurilor ce au drept destinatie un numar portat in reteaua unuia dintre cei doi operatori – Telekom România Mobile sau Operator. În cazul în care, în urma interogarii bazei de date operaționale Operator sau Telekom România Mobile constată că destinația unui apel reprezintă un număr portat în alte rețele mobile sau fixe, apelul respectiv va fi rutat către rețeaua corespunzătoare, situație în care Operatorul sau Telekom România Mobile nu mai poate fi ținut responsabil pentru durata totală de timp necesară stabilirii cu succes a acestor apeluri.</w:t>
      </w:r>
    </w:p>
    <w:p w:rsidR="00FE5357" w:rsidRPr="00E15CB4" w:rsidRDefault="00FE5357" w:rsidP="00FE5357">
      <w:pPr>
        <w:jc w:val="both"/>
        <w:rPr>
          <w:rFonts w:ascii="Arial" w:hAnsi="Arial" w:cs="Arial"/>
          <w:sz w:val="20"/>
          <w:szCs w:val="20"/>
        </w:rPr>
      </w:pPr>
      <w:r w:rsidRPr="00E15CB4">
        <w:rPr>
          <w:rFonts w:ascii="Arial" w:hAnsi="Arial" w:cs="Arial"/>
          <w:b/>
          <w:sz w:val="20"/>
          <w:szCs w:val="20"/>
        </w:rPr>
        <w:t>D.4</w:t>
      </w:r>
      <w:r w:rsidRPr="00E15CB4">
        <w:rPr>
          <w:rFonts w:ascii="Arial" w:hAnsi="Arial" w:cs="Arial"/>
          <w:sz w:val="20"/>
          <w:szCs w:val="20"/>
        </w:rPr>
        <w:t xml:space="preserve"> Apelurile terminate la un număr portat nu vor suferi deteriorări ale indicatorilor de calitate faţă de apelurile terminate la numere neportate.</w:t>
      </w:r>
    </w:p>
    <w:p w:rsidR="00FE5357" w:rsidRPr="00E15CB4" w:rsidRDefault="00FE5357" w:rsidP="00FE5357">
      <w:pPr>
        <w:tabs>
          <w:tab w:val="left" w:pos="7560"/>
        </w:tabs>
        <w:autoSpaceDE w:val="0"/>
        <w:autoSpaceDN w:val="0"/>
        <w:adjustRightInd w:val="0"/>
        <w:jc w:val="both"/>
        <w:rPr>
          <w:rFonts w:ascii="Arial" w:hAnsi="Arial" w:cs="Arial"/>
          <w:sz w:val="20"/>
          <w:szCs w:val="20"/>
        </w:rPr>
      </w:pPr>
    </w:p>
    <w:p w:rsidR="00FE5357" w:rsidRPr="00E15CB4" w:rsidRDefault="00FE5357" w:rsidP="00FE5357">
      <w:pPr>
        <w:pStyle w:val="Heading2"/>
        <w:tabs>
          <w:tab w:val="left" w:pos="7560"/>
        </w:tabs>
        <w:rPr>
          <w:rFonts w:ascii="Arial" w:hAnsi="Arial" w:cs="Arial"/>
          <w:color w:val="auto"/>
          <w:sz w:val="20"/>
          <w:szCs w:val="20"/>
        </w:rPr>
      </w:pPr>
      <w:bookmarkStart w:id="5" w:name="_Toc423518392"/>
      <w:r w:rsidRPr="00E15CB4">
        <w:rPr>
          <w:rFonts w:ascii="Arial" w:hAnsi="Arial" w:cs="Arial"/>
          <w:color w:val="auto"/>
          <w:sz w:val="20"/>
          <w:szCs w:val="20"/>
        </w:rPr>
        <w:t>E. TESTE TEHNICE DE PORTABILITATE</w:t>
      </w:r>
      <w:bookmarkEnd w:id="5"/>
    </w:p>
    <w:p w:rsidR="00FE5357" w:rsidRPr="00E15CB4" w:rsidRDefault="00FE5357" w:rsidP="00FE5357">
      <w:pPr>
        <w:jc w:val="both"/>
        <w:rPr>
          <w:rFonts w:ascii="Arial" w:hAnsi="Arial" w:cs="Arial"/>
          <w:sz w:val="20"/>
          <w:szCs w:val="20"/>
        </w:rPr>
      </w:pPr>
      <w:r w:rsidRPr="00E15CB4">
        <w:rPr>
          <w:rFonts w:ascii="Arial" w:hAnsi="Arial" w:cs="Arial"/>
          <w:sz w:val="20"/>
          <w:szCs w:val="20"/>
        </w:rPr>
        <w:t>Testele se vor stabili de comun acord între Telekom România Mobile și Operator în funcție de acordurile încheiate cu alți operatori și între alți operatori, respectiv, în funcție de metodele de rutare folosite.</w:t>
      </w:r>
    </w:p>
    <w:p w:rsidR="00CB2C04" w:rsidRPr="00E15CB4" w:rsidRDefault="00FE5357" w:rsidP="00290651">
      <w:pPr>
        <w:pStyle w:val="Heading2"/>
        <w:tabs>
          <w:tab w:val="left" w:pos="7560"/>
        </w:tabs>
        <w:rPr>
          <w:rFonts w:ascii="Arial" w:hAnsi="Arial" w:cs="Arial"/>
          <w:color w:val="auto"/>
          <w:sz w:val="20"/>
          <w:szCs w:val="20"/>
        </w:rPr>
      </w:pPr>
      <w:bookmarkStart w:id="6" w:name="_Toc238739213"/>
      <w:r w:rsidRPr="00E15CB4">
        <w:rPr>
          <w:rFonts w:ascii="Arial" w:hAnsi="Arial" w:cs="Arial"/>
          <w:color w:val="auto"/>
          <w:sz w:val="20"/>
          <w:szCs w:val="20"/>
        </w:rPr>
        <w:t xml:space="preserve"> </w:t>
      </w:r>
    </w:p>
    <w:p w:rsidR="00FE5357" w:rsidRPr="00E15CB4" w:rsidRDefault="00FE5357" w:rsidP="00290651">
      <w:pPr>
        <w:pStyle w:val="Heading2"/>
        <w:tabs>
          <w:tab w:val="left" w:pos="7560"/>
        </w:tabs>
        <w:rPr>
          <w:rFonts w:ascii="Arial" w:hAnsi="Arial" w:cs="Arial"/>
          <w:color w:val="auto"/>
          <w:sz w:val="20"/>
          <w:szCs w:val="20"/>
        </w:rPr>
      </w:pPr>
      <w:r w:rsidRPr="00E15CB4">
        <w:rPr>
          <w:rFonts w:ascii="Arial" w:hAnsi="Arial" w:cs="Arial"/>
          <w:color w:val="auto"/>
          <w:sz w:val="20"/>
          <w:szCs w:val="20"/>
        </w:rPr>
        <w:t>G. Tarife</w:t>
      </w:r>
      <w:bookmarkEnd w:id="6"/>
    </w:p>
    <w:p w:rsidR="00FE5357" w:rsidRPr="00E15CB4" w:rsidRDefault="00FE5357" w:rsidP="00FE5357">
      <w:pPr>
        <w:tabs>
          <w:tab w:val="left" w:pos="7560"/>
        </w:tabs>
        <w:spacing w:line="320" w:lineRule="exact"/>
        <w:jc w:val="both"/>
        <w:rPr>
          <w:rFonts w:ascii="Arial" w:hAnsi="Arial" w:cs="Arial"/>
          <w:sz w:val="20"/>
          <w:szCs w:val="20"/>
        </w:rPr>
      </w:pPr>
      <w:r w:rsidRPr="00E15CB4">
        <w:rPr>
          <w:rFonts w:ascii="Arial" w:hAnsi="Arial" w:cs="Arial"/>
          <w:sz w:val="20"/>
          <w:szCs w:val="20"/>
        </w:rPr>
        <w:t>Tarifele percepute de către Telekom Mobile România pentru numere portate sunt în conformitate cu prevederile Anexei nr. 2, ,,Servicii Furnizate, Condiţii și Tarife Aferente”.</w:t>
      </w:r>
    </w:p>
    <w:p w:rsidR="00CB2C04" w:rsidRPr="00E15CB4" w:rsidRDefault="00CB2C04" w:rsidP="00CB2C04">
      <w:pPr>
        <w:rPr>
          <w:rFonts w:ascii="Arial" w:hAnsi="Arial" w:cs="Arial"/>
          <w:b/>
          <w:bCs/>
          <w:sz w:val="20"/>
          <w:szCs w:val="20"/>
          <w:lang w:val="it-IT"/>
        </w:rPr>
      </w:pPr>
    </w:p>
    <w:p w:rsidR="00CB2C04" w:rsidRPr="00E15CB4" w:rsidRDefault="00CB2C04" w:rsidP="00CB2C04">
      <w:pPr>
        <w:rPr>
          <w:rFonts w:ascii="Arial" w:hAnsi="Arial" w:cs="Arial"/>
          <w:b/>
          <w:bCs/>
          <w:sz w:val="20"/>
          <w:szCs w:val="20"/>
          <w:lang w:val="it-IT"/>
        </w:rPr>
      </w:pPr>
    </w:p>
    <w:p w:rsidR="00CB2C04" w:rsidRPr="00E15CB4" w:rsidRDefault="00CB2C04" w:rsidP="00CB2C04">
      <w:pPr>
        <w:rPr>
          <w:rFonts w:ascii="Arial" w:hAnsi="Arial" w:cs="Arial"/>
          <w:b/>
          <w:sz w:val="20"/>
          <w:szCs w:val="20"/>
        </w:rPr>
      </w:pPr>
      <w:r w:rsidRPr="00E15CB4">
        <w:rPr>
          <w:rFonts w:ascii="Arial" w:hAnsi="Arial" w:cs="Arial"/>
          <w:b/>
          <w:sz w:val="20"/>
          <w:szCs w:val="20"/>
        </w:rPr>
        <w:t xml:space="preserve">Telekom Romania Mobile                     </w:t>
      </w:r>
      <w:r w:rsidRPr="00E15CB4">
        <w:rPr>
          <w:rFonts w:ascii="Arial" w:hAnsi="Arial" w:cs="Arial"/>
          <w:b/>
          <w:sz w:val="20"/>
          <w:szCs w:val="20"/>
        </w:rPr>
        <w:tab/>
      </w:r>
      <w:r w:rsidRPr="00E15CB4">
        <w:rPr>
          <w:rFonts w:ascii="Arial" w:hAnsi="Arial" w:cs="Arial"/>
          <w:b/>
          <w:sz w:val="20"/>
          <w:szCs w:val="20"/>
        </w:rPr>
        <w:tab/>
        <w:t>Operator</w:t>
      </w:r>
    </w:p>
    <w:p w:rsidR="00CB2C04" w:rsidRPr="00E15CB4" w:rsidRDefault="00CB2C04" w:rsidP="00CB2C04">
      <w:pPr>
        <w:rPr>
          <w:rFonts w:ascii="Arial" w:hAnsi="Arial" w:cs="Arial"/>
          <w:b/>
          <w:sz w:val="20"/>
          <w:szCs w:val="20"/>
        </w:rPr>
      </w:pPr>
      <w:r w:rsidRPr="00E15CB4">
        <w:rPr>
          <w:rFonts w:ascii="Arial" w:hAnsi="Arial" w:cs="Arial"/>
          <w:b/>
          <w:sz w:val="20"/>
          <w:szCs w:val="20"/>
        </w:rPr>
        <w:t>Communications S.A.</w:t>
      </w:r>
      <w:r w:rsidRPr="00E15CB4">
        <w:rPr>
          <w:rFonts w:ascii="Arial" w:hAnsi="Arial" w:cs="Arial"/>
          <w:b/>
          <w:sz w:val="20"/>
          <w:szCs w:val="20"/>
        </w:rPr>
        <w:tab/>
      </w:r>
      <w:r w:rsidRPr="00E15CB4">
        <w:rPr>
          <w:rFonts w:ascii="Arial" w:hAnsi="Arial" w:cs="Arial"/>
          <w:b/>
          <w:sz w:val="20"/>
          <w:szCs w:val="20"/>
        </w:rPr>
        <w:tab/>
      </w:r>
      <w:r w:rsidRPr="00E15CB4">
        <w:rPr>
          <w:rFonts w:ascii="Arial" w:hAnsi="Arial" w:cs="Arial"/>
          <w:b/>
          <w:sz w:val="20"/>
          <w:szCs w:val="20"/>
        </w:rPr>
        <w:tab/>
      </w:r>
      <w:r w:rsidRPr="00E15CB4">
        <w:rPr>
          <w:rFonts w:ascii="Arial" w:hAnsi="Arial" w:cs="Arial"/>
          <w:b/>
          <w:sz w:val="20"/>
          <w:szCs w:val="20"/>
        </w:rPr>
        <w:tab/>
      </w:r>
    </w:p>
    <w:p w:rsidR="00CB2C04" w:rsidRPr="00E15CB4" w:rsidRDefault="00CB2C04" w:rsidP="00CB2C04">
      <w:pPr>
        <w:jc w:val="both"/>
        <w:rPr>
          <w:rFonts w:ascii="Arial" w:hAnsi="Arial" w:cs="Arial"/>
          <w:b/>
          <w:sz w:val="20"/>
          <w:szCs w:val="20"/>
        </w:rPr>
      </w:pPr>
    </w:p>
    <w:p w:rsidR="00CB2C04" w:rsidRPr="00E15CB4" w:rsidRDefault="00CB2C04" w:rsidP="00CB2C04">
      <w:pPr>
        <w:tabs>
          <w:tab w:val="left" w:pos="4962"/>
        </w:tabs>
        <w:rPr>
          <w:rFonts w:ascii="Arial" w:hAnsi="Arial" w:cs="Arial"/>
          <w:b/>
          <w:sz w:val="20"/>
          <w:szCs w:val="20"/>
        </w:rPr>
      </w:pPr>
    </w:p>
    <w:p w:rsidR="00FE5357" w:rsidRPr="00E15CB4" w:rsidRDefault="00CB2C04" w:rsidP="00CB2C04">
      <w:pPr>
        <w:pStyle w:val="Title"/>
        <w:jc w:val="left"/>
        <w:outlineLvl w:val="0"/>
        <w:rPr>
          <w:rFonts w:ascii="Arial" w:hAnsi="Arial" w:cs="Arial"/>
          <w:sz w:val="20"/>
        </w:rPr>
      </w:pPr>
      <w:r w:rsidRPr="00E15CB4">
        <w:rPr>
          <w:rFonts w:ascii="Arial" w:hAnsi="Arial" w:cs="Arial"/>
          <w:bCs/>
          <w:sz w:val="20"/>
        </w:rPr>
        <w:t>_________________________</w:t>
      </w:r>
      <w:r w:rsidRPr="00E15CB4">
        <w:rPr>
          <w:rFonts w:ascii="Arial" w:hAnsi="Arial" w:cs="Arial"/>
          <w:bCs/>
          <w:sz w:val="20"/>
        </w:rPr>
        <w:tab/>
      </w:r>
      <w:r w:rsidRPr="00E15CB4">
        <w:rPr>
          <w:rFonts w:ascii="Arial" w:hAnsi="Arial" w:cs="Arial"/>
          <w:bCs/>
          <w:sz w:val="20"/>
        </w:rPr>
        <w:tab/>
      </w:r>
      <w:r w:rsidRPr="00E15CB4">
        <w:rPr>
          <w:rFonts w:ascii="Arial" w:hAnsi="Arial" w:cs="Arial"/>
          <w:bCs/>
          <w:sz w:val="20"/>
        </w:rPr>
        <w:tab/>
        <w:t>__________________</w:t>
      </w:r>
    </w:p>
    <w:sectPr w:rsidR="00FE5357" w:rsidRPr="00E15CB4" w:rsidSect="00433C5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245" w:rsidRDefault="00006245">
      <w:pPr>
        <w:spacing w:after="0" w:line="240" w:lineRule="auto"/>
      </w:pPr>
      <w:r>
        <w:separator/>
      </w:r>
    </w:p>
  </w:endnote>
  <w:endnote w:type="continuationSeparator" w:id="0">
    <w:p w:rsidR="00006245" w:rsidRDefault="00006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746" w:rsidRPr="00EF1670" w:rsidRDefault="00DA1746">
    <w:pPr>
      <w:pStyle w:val="Footer"/>
      <w:jc w:val="right"/>
      <w:rPr>
        <w:rFonts w:ascii="Arial" w:hAnsi="Arial" w:cs="Arial"/>
        <w:sz w:val="18"/>
        <w:szCs w:val="18"/>
      </w:rPr>
    </w:pPr>
    <w:r w:rsidRPr="00EF1670">
      <w:rPr>
        <w:rFonts w:ascii="Arial" w:hAnsi="Arial" w:cs="Arial"/>
        <w:sz w:val="18"/>
        <w:szCs w:val="18"/>
      </w:rPr>
      <w:fldChar w:fldCharType="begin"/>
    </w:r>
    <w:r w:rsidRPr="00EF1670">
      <w:rPr>
        <w:rFonts w:ascii="Arial" w:hAnsi="Arial" w:cs="Arial"/>
        <w:sz w:val="18"/>
        <w:szCs w:val="18"/>
      </w:rPr>
      <w:instrText xml:space="preserve"> PAGE   \* MERGEFORMAT </w:instrText>
    </w:r>
    <w:r w:rsidRPr="00EF1670">
      <w:rPr>
        <w:rFonts w:ascii="Arial" w:hAnsi="Arial" w:cs="Arial"/>
        <w:sz w:val="18"/>
        <w:szCs w:val="18"/>
      </w:rPr>
      <w:fldChar w:fldCharType="separate"/>
    </w:r>
    <w:r w:rsidR="00E15CB4">
      <w:rPr>
        <w:rFonts w:ascii="Arial" w:hAnsi="Arial" w:cs="Arial"/>
        <w:noProof/>
        <w:sz w:val="18"/>
        <w:szCs w:val="18"/>
      </w:rPr>
      <w:t>1</w:t>
    </w:r>
    <w:r w:rsidRPr="00EF1670">
      <w:rPr>
        <w:rFonts w:ascii="Arial" w:hAnsi="Arial" w:cs="Arial"/>
        <w:noProof/>
        <w:sz w:val="18"/>
        <w:szCs w:val="18"/>
      </w:rPr>
      <w:fldChar w:fldCharType="end"/>
    </w:r>
  </w:p>
  <w:p w:rsidR="00DA1746" w:rsidRDefault="00DA1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245" w:rsidRDefault="00006245">
      <w:pPr>
        <w:spacing w:after="0" w:line="240" w:lineRule="auto"/>
      </w:pPr>
      <w:r>
        <w:separator/>
      </w:r>
    </w:p>
  </w:footnote>
  <w:footnote w:type="continuationSeparator" w:id="0">
    <w:p w:rsidR="00006245" w:rsidRDefault="00006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2CF" w:rsidRPr="00B16B9B" w:rsidRDefault="00E202CF" w:rsidP="00E202CF">
    <w:pPr>
      <w:pStyle w:val="Footer"/>
      <w:ind w:right="360"/>
      <w:rPr>
        <w:rFonts w:ascii="Arial" w:hAnsi="Arial" w:cs="Arial"/>
        <w:sz w:val="18"/>
        <w:szCs w:val="18"/>
        <w:lang w:val="pt-PT"/>
      </w:rPr>
    </w:pPr>
    <w:r w:rsidRPr="00B16B9B">
      <w:rPr>
        <w:rFonts w:ascii="Arial" w:hAnsi="Arial" w:cs="Arial"/>
        <w:sz w:val="18"/>
        <w:szCs w:val="18"/>
        <w:lang w:val="pt-PT"/>
      </w:rPr>
      <w:t xml:space="preserve">Acordul strandard de Interconectare al Telekom Romania Mobile </w:t>
    </w:r>
    <w:r w:rsidRPr="00B16B9B">
      <w:rPr>
        <w:rFonts w:ascii="Arial" w:hAnsi="Arial" w:cs="Arial"/>
        <w:sz w:val="18"/>
        <w:szCs w:val="18"/>
        <w:lang w:val="it-IT"/>
      </w:rPr>
      <w:t xml:space="preserve">– versiune </w:t>
    </w:r>
    <w:ins w:id="7" w:author="Truta1 Mihaela" w:date="2022-12-05T13:22:00Z">
      <w:r w:rsidR="00825252">
        <w:rPr>
          <w:rFonts w:ascii="Arial" w:hAnsi="Arial" w:cs="Arial"/>
          <w:sz w:val="18"/>
          <w:szCs w:val="18"/>
          <w:lang w:val="it-IT"/>
        </w:rPr>
        <w:t xml:space="preserve">01 ianuarie 2023 </w:t>
      </w:r>
    </w:ins>
    <w:ins w:id="8" w:author="Niculae Elena" w:date="2021-04-12T17:19:00Z">
      <w:del w:id="9" w:author="Truta1 Mihaela" w:date="2022-12-05T13:22:00Z">
        <w:r w:rsidR="00651431" w:rsidDel="00825252">
          <w:rPr>
            <w:rFonts w:ascii="Arial" w:hAnsi="Arial" w:cs="Arial"/>
            <w:sz w:val="18"/>
            <w:szCs w:val="18"/>
            <w:lang w:val="it-IT"/>
          </w:rPr>
          <w:delText xml:space="preserve">18 mai </w:delText>
        </w:r>
      </w:del>
    </w:ins>
    <w:del w:id="10" w:author="Truta1 Mihaela" w:date="2022-12-05T13:22:00Z">
      <w:r w:rsidR="0025732E" w:rsidRPr="0025732E" w:rsidDel="00825252">
        <w:rPr>
          <w:rFonts w:ascii="Arial" w:hAnsi="Arial" w:cs="Arial"/>
          <w:sz w:val="18"/>
          <w:szCs w:val="18"/>
          <w:lang w:val="pt-PT"/>
        </w:rPr>
        <w:delText xml:space="preserve">2021 </w:delText>
      </w:r>
    </w:del>
  </w:p>
  <w:p w:rsidR="00E202CF" w:rsidRPr="00B16B9B" w:rsidRDefault="00E202CF" w:rsidP="00E202CF">
    <w:pPr>
      <w:spacing w:line="240" w:lineRule="auto"/>
      <w:jc w:val="both"/>
      <w:rPr>
        <w:rFonts w:ascii="Arial" w:hAnsi="Arial" w:cs="Arial"/>
        <w:sz w:val="18"/>
        <w:szCs w:val="18"/>
        <w:lang w:val="pt-PT" w:eastAsia="x-none"/>
      </w:rPr>
    </w:pPr>
    <w:r w:rsidRPr="00B16B9B">
      <w:rPr>
        <w:rFonts w:ascii="Arial" w:hAnsi="Arial" w:cs="Arial"/>
        <w:sz w:val="18"/>
        <w:szCs w:val="18"/>
        <w:lang w:val="pt-PT" w:eastAsia="x-none"/>
      </w:rPr>
      <w:t>Anexa 1</w:t>
    </w:r>
    <w:r w:rsidR="00FE5357" w:rsidRPr="00B16B9B">
      <w:rPr>
        <w:rFonts w:ascii="Arial" w:hAnsi="Arial" w:cs="Arial"/>
        <w:sz w:val="18"/>
        <w:szCs w:val="18"/>
        <w:lang w:val="pt-PT" w:eastAsia="x-none"/>
      </w:rPr>
      <w:t>6</w:t>
    </w:r>
    <w:r w:rsidRPr="00B16B9B">
      <w:rPr>
        <w:rFonts w:ascii="Arial" w:hAnsi="Arial" w:cs="Arial"/>
        <w:sz w:val="18"/>
        <w:szCs w:val="18"/>
        <w:lang w:val="pt-PT" w:eastAsia="x-none"/>
      </w:rPr>
      <w:t xml:space="preserve">: </w:t>
    </w:r>
    <w:r w:rsidR="00FE5357" w:rsidRPr="00B16B9B">
      <w:rPr>
        <w:rFonts w:ascii="Arial" w:hAnsi="Arial" w:cs="Arial"/>
        <w:sz w:val="18"/>
        <w:szCs w:val="18"/>
        <w:lang w:val="pt-PT" w:eastAsia="x-none"/>
      </w:rPr>
      <w:t>Portabilitatea numerelor</w:t>
    </w:r>
  </w:p>
  <w:p w:rsidR="00E202CF" w:rsidRDefault="00E202CF">
    <w:pPr>
      <w:pStyle w:val="Header"/>
    </w:pPr>
  </w:p>
  <w:p w:rsidR="00E202CF" w:rsidRDefault="00E202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149"/>
    <w:multiLevelType w:val="hybridMultilevel"/>
    <w:tmpl w:val="D02CCEFE"/>
    <w:lvl w:ilvl="0" w:tplc="CBEE1270">
      <w:start w:val="1"/>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27862B9"/>
    <w:multiLevelType w:val="hybridMultilevel"/>
    <w:tmpl w:val="17DE2230"/>
    <w:lvl w:ilvl="0" w:tplc="0409001B">
      <w:start w:val="1"/>
      <w:numFmt w:val="lowerRoman"/>
      <w:lvlText w:val="%1."/>
      <w:lvlJc w:val="righ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 w15:restartNumberingAfterBreak="0">
    <w:nsid w:val="03656E82"/>
    <w:multiLevelType w:val="hybridMultilevel"/>
    <w:tmpl w:val="093EE104"/>
    <w:lvl w:ilvl="0" w:tplc="0409000F">
      <w:start w:val="1"/>
      <w:numFmt w:val="decimal"/>
      <w:lvlText w:val="%1."/>
      <w:lvlJc w:val="left"/>
      <w:pPr>
        <w:tabs>
          <w:tab w:val="num" w:pos="900"/>
        </w:tabs>
        <w:ind w:left="900" w:hanging="360"/>
      </w:pPr>
    </w:lvl>
    <w:lvl w:ilvl="1" w:tplc="5DCCAFA2">
      <w:start w:val="1"/>
      <w:numFmt w:val="bullet"/>
      <w:lvlText w:val=""/>
      <w:lvlJc w:val="left"/>
      <w:pPr>
        <w:tabs>
          <w:tab w:val="num" w:pos="1620"/>
        </w:tabs>
        <w:ind w:left="1620" w:hanging="360"/>
      </w:pPr>
      <w:rPr>
        <w:rFonts w:ascii="Symbol" w:hAnsi="Symbol"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045859AF"/>
    <w:multiLevelType w:val="hybridMultilevel"/>
    <w:tmpl w:val="5F4A2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169F5"/>
    <w:multiLevelType w:val="hybridMultilevel"/>
    <w:tmpl w:val="55F4F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E4185"/>
    <w:multiLevelType w:val="multilevel"/>
    <w:tmpl w:val="C99CE056"/>
    <w:lvl w:ilvl="0">
      <w:start w:val="1"/>
      <w:numFmt w:val="decimal"/>
      <w:lvlText w:val="%1."/>
      <w:lvlJc w:val="left"/>
      <w:pPr>
        <w:ind w:left="360" w:hanging="360"/>
      </w:pPr>
      <w:rPr>
        <w:rFonts w:hint="default"/>
        <w:b/>
      </w:rPr>
    </w:lvl>
    <w:lvl w:ilvl="1">
      <w:start w:val="1"/>
      <w:numFmt w:val="decimal"/>
      <w:lvlText w:val="%1.%2."/>
      <w:lvlJc w:val="left"/>
      <w:pPr>
        <w:ind w:left="1152" w:hanging="432"/>
      </w:pPr>
      <w:rPr>
        <w:rFonts w:ascii="Times New Roman" w:hAnsi="Times New Roman" w:cs="Times New Roman" w:hint="default"/>
        <w:b/>
        <w:color w:val="auto"/>
        <w:sz w:val="24"/>
        <w:szCs w:val="24"/>
      </w:rPr>
    </w:lvl>
    <w:lvl w:ilvl="2">
      <w:start w:val="1"/>
      <w:numFmt w:val="decimal"/>
      <w:lvlText w:val="%1.%2.%3."/>
      <w:lvlJc w:val="left"/>
      <w:pPr>
        <w:ind w:left="864" w:hanging="504"/>
      </w:pPr>
      <w:rPr>
        <w:rFonts w:hint="default"/>
        <w:b/>
        <w:sz w:val="20"/>
        <w:szCs w:val="20"/>
      </w:rPr>
    </w:lvl>
    <w:lvl w:ilvl="3">
      <w:start w:val="1"/>
      <w:numFmt w:val="decimal"/>
      <w:lvlText w:val="%1.%2.%3.%4."/>
      <w:lvlJc w:val="left"/>
      <w:pPr>
        <w:ind w:left="1908" w:hanging="648"/>
      </w:pPr>
      <w:rPr>
        <w:rFonts w:hint="default"/>
        <w:b/>
      </w:rPr>
    </w:lvl>
    <w:lvl w:ilvl="4">
      <w:start w:val="1"/>
      <w:numFmt w:val="decimal"/>
      <w:lvlText w:val="%1.%2.%3.%4.%5."/>
      <w:lvlJc w:val="left"/>
      <w:pPr>
        <w:ind w:left="250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736802"/>
    <w:multiLevelType w:val="hybridMultilevel"/>
    <w:tmpl w:val="E614087A"/>
    <w:lvl w:ilvl="0" w:tplc="E144B310">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0716CC"/>
    <w:multiLevelType w:val="hybridMultilevel"/>
    <w:tmpl w:val="CC7A152C"/>
    <w:lvl w:ilvl="0" w:tplc="C916F71C">
      <w:start w:val="2"/>
      <w:numFmt w:val="decimal"/>
      <w:lvlText w:val="2.%1."/>
      <w:lvlJc w:val="left"/>
      <w:pPr>
        <w:tabs>
          <w:tab w:val="num" w:pos="1620"/>
        </w:tabs>
        <w:ind w:left="1620" w:hanging="360"/>
      </w:pPr>
      <w:rPr>
        <w:b/>
        <w:i w:val="0"/>
        <w:sz w:val="24"/>
        <w:szCs w:val="24"/>
      </w:rPr>
    </w:lvl>
    <w:lvl w:ilvl="1" w:tplc="002031B4">
      <w:start w:val="1"/>
      <w:numFmt w:val="lowerLetter"/>
      <w:lvlText w:val="%2."/>
      <w:lvlJc w:val="left"/>
      <w:pPr>
        <w:tabs>
          <w:tab w:val="num" w:pos="1440"/>
        </w:tabs>
        <w:ind w:left="1440" w:hanging="360"/>
      </w:pPr>
    </w:lvl>
    <w:lvl w:ilvl="2" w:tplc="18340872">
      <w:start w:val="1"/>
      <w:numFmt w:val="lowerLetter"/>
      <w:lvlText w:val="%3."/>
      <w:lvlJc w:val="right"/>
      <w:pPr>
        <w:tabs>
          <w:tab w:val="num" w:pos="2700"/>
        </w:tabs>
        <w:ind w:left="2700" w:hanging="180"/>
      </w:pPr>
      <w:rPr>
        <w:b w:val="0"/>
        <w:i w:val="0"/>
        <w:sz w:val="24"/>
        <w:szCs w:val="24"/>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167959D0"/>
    <w:multiLevelType w:val="hybridMultilevel"/>
    <w:tmpl w:val="0E1E0D78"/>
    <w:lvl w:ilvl="0" w:tplc="E3A82D66">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04C09"/>
    <w:multiLevelType w:val="hybridMultilevel"/>
    <w:tmpl w:val="85EE5FEE"/>
    <w:lvl w:ilvl="0" w:tplc="5DCCAFA2">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EA6440"/>
    <w:multiLevelType w:val="hybridMultilevel"/>
    <w:tmpl w:val="43C8E2F4"/>
    <w:lvl w:ilvl="0" w:tplc="3B9070FC">
      <w:numFmt w:val="bullet"/>
      <w:lvlText w:val="-"/>
      <w:lvlJc w:val="left"/>
      <w:pPr>
        <w:ind w:left="1584" w:hanging="360"/>
      </w:pPr>
      <w:rPr>
        <w:rFonts w:ascii="Calibri" w:eastAsia="Calibri" w:hAnsi="Calibri" w:cs="Calibri" w:hint="default"/>
      </w:rPr>
    </w:lvl>
    <w:lvl w:ilvl="1" w:tplc="0409000D">
      <w:start w:val="1"/>
      <w:numFmt w:val="bullet"/>
      <w:lvlText w:val=""/>
      <w:lvlJc w:val="left"/>
      <w:pPr>
        <w:ind w:left="2304" w:hanging="360"/>
      </w:pPr>
      <w:rPr>
        <w:rFonts w:ascii="Wingdings" w:hAnsi="Wingdings" w:hint="default"/>
      </w:rPr>
    </w:lvl>
    <w:lvl w:ilvl="2" w:tplc="04090005">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 w15:restartNumberingAfterBreak="0">
    <w:nsid w:val="1C870C9F"/>
    <w:multiLevelType w:val="hybridMultilevel"/>
    <w:tmpl w:val="AF6A2020"/>
    <w:lvl w:ilvl="0" w:tplc="9D765BA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F33E52"/>
    <w:multiLevelType w:val="hybridMultilevel"/>
    <w:tmpl w:val="30F6C098"/>
    <w:lvl w:ilvl="0" w:tplc="63E6DAFA">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1165D5E"/>
    <w:multiLevelType w:val="hybridMultilevel"/>
    <w:tmpl w:val="D1BC99D2"/>
    <w:lvl w:ilvl="0" w:tplc="5D12F384">
      <w:start w:val="1"/>
      <w:numFmt w:val="lowerRoman"/>
      <w:lvlText w:val="(%1)"/>
      <w:lvlJc w:val="left"/>
      <w:pPr>
        <w:ind w:left="900" w:hanging="360"/>
      </w:pPr>
      <w:rPr>
        <w:rFonts w:cs="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34A15280"/>
    <w:multiLevelType w:val="multilevel"/>
    <w:tmpl w:val="D69CC454"/>
    <w:lvl w:ilvl="0">
      <w:start w:val="9"/>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4050"/>
        </w:tabs>
        <w:ind w:left="4050" w:hanging="360"/>
      </w:pPr>
      <w:rPr>
        <w:rFonts w:cs="Times New Roman" w:hint="default"/>
        <w:b/>
        <w:i w:val="0"/>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15" w15:restartNumberingAfterBreak="0">
    <w:nsid w:val="3A3B396A"/>
    <w:multiLevelType w:val="hybridMultilevel"/>
    <w:tmpl w:val="F80692B2"/>
    <w:lvl w:ilvl="0" w:tplc="04090019">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602C82"/>
    <w:multiLevelType w:val="singleLevel"/>
    <w:tmpl w:val="5D12F384"/>
    <w:lvl w:ilvl="0">
      <w:start w:val="1"/>
      <w:numFmt w:val="lowerRoman"/>
      <w:lvlText w:val="(%1)"/>
      <w:lvlJc w:val="left"/>
      <w:pPr>
        <w:tabs>
          <w:tab w:val="num" w:pos="720"/>
        </w:tabs>
        <w:ind w:left="720" w:hanging="720"/>
      </w:pPr>
      <w:rPr>
        <w:rFonts w:cs="Times New Roman" w:hint="default"/>
      </w:rPr>
    </w:lvl>
  </w:abstractNum>
  <w:abstractNum w:abstractNumId="17" w15:restartNumberingAfterBreak="0">
    <w:nsid w:val="3D4013B2"/>
    <w:multiLevelType w:val="hybridMultilevel"/>
    <w:tmpl w:val="1AEC0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753139"/>
    <w:multiLevelType w:val="hybridMultilevel"/>
    <w:tmpl w:val="523ACE7E"/>
    <w:lvl w:ilvl="0" w:tplc="B1F45286">
      <w:start w:val="1"/>
      <w:numFmt w:val="lowerLetter"/>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19" w15:restartNumberingAfterBreak="0">
    <w:nsid w:val="41E82CC7"/>
    <w:multiLevelType w:val="hybridMultilevel"/>
    <w:tmpl w:val="5BCAF0AC"/>
    <w:lvl w:ilvl="0" w:tplc="DA880FFC">
      <w:start w:val="1"/>
      <w:numFmt w:val="lowerLetter"/>
      <w:lvlText w:val="%1)"/>
      <w:lvlJc w:val="left"/>
      <w:pPr>
        <w:tabs>
          <w:tab w:val="num" w:pos="640"/>
        </w:tabs>
        <w:ind w:left="640" w:hanging="360"/>
      </w:pPr>
      <w:rPr>
        <w:rFonts w:hint="default"/>
        <w:sz w:val="24"/>
        <w:szCs w:val="24"/>
      </w:rPr>
    </w:lvl>
    <w:lvl w:ilvl="1" w:tplc="A498C2C2">
      <w:start w:val="1"/>
      <w:numFmt w:val="lowerLetter"/>
      <w:lvlText w:val="%2."/>
      <w:lvlJc w:val="left"/>
      <w:pPr>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9020728"/>
    <w:multiLevelType w:val="multilevel"/>
    <w:tmpl w:val="5E762E4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C797068"/>
    <w:multiLevelType w:val="hybridMultilevel"/>
    <w:tmpl w:val="20D86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921653"/>
    <w:multiLevelType w:val="hybridMultilevel"/>
    <w:tmpl w:val="27569964"/>
    <w:lvl w:ilvl="0" w:tplc="5DCCAFA2">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284140"/>
    <w:multiLevelType w:val="hybridMultilevel"/>
    <w:tmpl w:val="F80692B2"/>
    <w:lvl w:ilvl="0" w:tplc="04090019">
      <w:start w:val="1"/>
      <w:numFmt w:val="lowerLetter"/>
      <w:lvlText w:val="%1."/>
      <w:lvlJc w:val="left"/>
      <w:pPr>
        <w:ind w:left="1170" w:hanging="360"/>
      </w:pPr>
      <w:rPr>
        <w:rFonts w:hint="default"/>
      </w:rPr>
    </w:lvl>
    <w:lvl w:ilvl="1" w:tplc="04090003">
      <w:start w:val="1"/>
      <w:numFmt w:val="bullet"/>
      <w:lvlText w:val="o"/>
      <w:lvlJc w:val="left"/>
      <w:pPr>
        <w:ind w:left="1890" w:hanging="360"/>
      </w:pPr>
      <w:rPr>
        <w:rFonts w:ascii="Courier New" w:hAnsi="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15:restartNumberingAfterBreak="0">
    <w:nsid w:val="5FFF7791"/>
    <w:multiLevelType w:val="hybridMultilevel"/>
    <w:tmpl w:val="755E3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476E90"/>
    <w:multiLevelType w:val="hybridMultilevel"/>
    <w:tmpl w:val="524EFA0C"/>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B30F2E"/>
    <w:multiLevelType w:val="hybridMultilevel"/>
    <w:tmpl w:val="23247E78"/>
    <w:lvl w:ilvl="0" w:tplc="357066E6">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693917"/>
    <w:multiLevelType w:val="hybridMultilevel"/>
    <w:tmpl w:val="F80692B2"/>
    <w:lvl w:ilvl="0" w:tplc="04090019">
      <w:start w:val="1"/>
      <w:numFmt w:val="lowerLetter"/>
      <w:lvlText w:val="%1."/>
      <w:lvlJc w:val="left"/>
      <w:pPr>
        <w:ind w:left="1404" w:hanging="360"/>
      </w:pPr>
      <w:rPr>
        <w:rFonts w:hint="default"/>
      </w:rPr>
    </w:lvl>
    <w:lvl w:ilvl="1" w:tplc="04090003">
      <w:start w:val="1"/>
      <w:numFmt w:val="bullet"/>
      <w:lvlText w:val="o"/>
      <w:lvlJc w:val="left"/>
      <w:pPr>
        <w:ind w:left="2124" w:hanging="360"/>
      </w:pPr>
      <w:rPr>
        <w:rFonts w:ascii="Courier New" w:hAnsi="Courier New" w:hint="default"/>
      </w:rPr>
    </w:lvl>
    <w:lvl w:ilvl="2" w:tplc="04090005">
      <w:start w:val="1"/>
      <w:numFmt w:val="bullet"/>
      <w:lvlText w:val=""/>
      <w:lvlJc w:val="left"/>
      <w:pPr>
        <w:ind w:left="2844" w:hanging="360"/>
      </w:pPr>
      <w:rPr>
        <w:rFonts w:ascii="Wingdings" w:hAnsi="Wingdings" w:hint="default"/>
      </w:rPr>
    </w:lvl>
    <w:lvl w:ilvl="3" w:tplc="04090001" w:tentative="1">
      <w:start w:val="1"/>
      <w:numFmt w:val="bullet"/>
      <w:lvlText w:val=""/>
      <w:lvlJc w:val="left"/>
      <w:pPr>
        <w:ind w:left="3564" w:hanging="360"/>
      </w:pPr>
      <w:rPr>
        <w:rFonts w:ascii="Symbol" w:hAnsi="Symbol" w:hint="default"/>
      </w:rPr>
    </w:lvl>
    <w:lvl w:ilvl="4" w:tplc="04090003" w:tentative="1">
      <w:start w:val="1"/>
      <w:numFmt w:val="bullet"/>
      <w:lvlText w:val="o"/>
      <w:lvlJc w:val="left"/>
      <w:pPr>
        <w:ind w:left="4284" w:hanging="360"/>
      </w:pPr>
      <w:rPr>
        <w:rFonts w:ascii="Courier New" w:hAnsi="Courier New" w:hint="default"/>
      </w:rPr>
    </w:lvl>
    <w:lvl w:ilvl="5" w:tplc="04090005" w:tentative="1">
      <w:start w:val="1"/>
      <w:numFmt w:val="bullet"/>
      <w:lvlText w:val=""/>
      <w:lvlJc w:val="left"/>
      <w:pPr>
        <w:ind w:left="5004" w:hanging="360"/>
      </w:pPr>
      <w:rPr>
        <w:rFonts w:ascii="Wingdings" w:hAnsi="Wingdings" w:hint="default"/>
      </w:rPr>
    </w:lvl>
    <w:lvl w:ilvl="6" w:tplc="04090001" w:tentative="1">
      <w:start w:val="1"/>
      <w:numFmt w:val="bullet"/>
      <w:lvlText w:val=""/>
      <w:lvlJc w:val="left"/>
      <w:pPr>
        <w:ind w:left="5724" w:hanging="360"/>
      </w:pPr>
      <w:rPr>
        <w:rFonts w:ascii="Symbol" w:hAnsi="Symbol" w:hint="default"/>
      </w:rPr>
    </w:lvl>
    <w:lvl w:ilvl="7" w:tplc="04090003" w:tentative="1">
      <w:start w:val="1"/>
      <w:numFmt w:val="bullet"/>
      <w:lvlText w:val="o"/>
      <w:lvlJc w:val="left"/>
      <w:pPr>
        <w:ind w:left="6444" w:hanging="360"/>
      </w:pPr>
      <w:rPr>
        <w:rFonts w:ascii="Courier New" w:hAnsi="Courier New" w:hint="default"/>
      </w:rPr>
    </w:lvl>
    <w:lvl w:ilvl="8" w:tplc="04090005" w:tentative="1">
      <w:start w:val="1"/>
      <w:numFmt w:val="bullet"/>
      <w:lvlText w:val=""/>
      <w:lvlJc w:val="left"/>
      <w:pPr>
        <w:ind w:left="7164" w:hanging="360"/>
      </w:pPr>
      <w:rPr>
        <w:rFonts w:ascii="Wingdings" w:hAnsi="Wingdings" w:hint="default"/>
      </w:rPr>
    </w:lvl>
  </w:abstractNum>
  <w:abstractNum w:abstractNumId="28" w15:restartNumberingAfterBreak="0">
    <w:nsid w:val="79E04A68"/>
    <w:multiLevelType w:val="hybridMultilevel"/>
    <w:tmpl w:val="0F98A85E"/>
    <w:lvl w:ilvl="0" w:tplc="197E6FD8">
      <w:start w:val="3"/>
      <w:numFmt w:val="bullet"/>
      <w:lvlText w:val="-"/>
      <w:lvlJc w:val="left"/>
      <w:pPr>
        <w:ind w:left="1155" w:hanging="360"/>
      </w:pPr>
      <w:rPr>
        <w:rFonts w:ascii="Verdana" w:eastAsia="Calibri" w:hAnsi="Verdana" w:cs="Times New Roman" w:hint="default"/>
        <w:color w:val="5A3100"/>
        <w:sz w:val="22"/>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num w:numId="1">
    <w:abstractNumId w:val="5"/>
  </w:num>
  <w:num w:numId="2">
    <w:abstractNumId w:val="14"/>
  </w:num>
  <w:num w:numId="3">
    <w:abstractNumId w:val="27"/>
  </w:num>
  <w:num w:numId="4">
    <w:abstractNumId w:val="10"/>
  </w:num>
  <w:num w:numId="5">
    <w:abstractNumId w:val="3"/>
  </w:num>
  <w:num w:numId="6">
    <w:abstractNumId w:val="16"/>
  </w:num>
  <w:num w:numId="7">
    <w:abstractNumId w:val="18"/>
  </w:num>
  <w:num w:numId="8">
    <w:abstractNumId w:val="15"/>
  </w:num>
  <w:num w:numId="9">
    <w:abstractNumId w:val="23"/>
  </w:num>
  <w:num w:numId="10">
    <w:abstractNumId w:val="26"/>
  </w:num>
  <w:num w:numId="11">
    <w:abstractNumId w:val="8"/>
  </w:num>
  <w:num w:numId="12">
    <w:abstractNumId w:val="20"/>
  </w:num>
  <w:num w:numId="13">
    <w:abstractNumId w:val="19"/>
  </w:num>
  <w:num w:numId="14">
    <w:abstractNumId w:val="7"/>
  </w:num>
  <w:num w:numId="15">
    <w:abstractNumId w:val="2"/>
  </w:num>
  <w:num w:numId="16">
    <w:abstractNumId w:val="9"/>
  </w:num>
  <w:num w:numId="17">
    <w:abstractNumId w:val="25"/>
  </w:num>
  <w:num w:numId="18">
    <w:abstractNumId w:val="22"/>
  </w:num>
  <w:num w:numId="19">
    <w:abstractNumId w:val="13"/>
  </w:num>
  <w:num w:numId="20">
    <w:abstractNumId w:val="17"/>
  </w:num>
  <w:num w:numId="21">
    <w:abstractNumId w:val="6"/>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0"/>
  </w:num>
  <w:num w:numId="25">
    <w:abstractNumId w:val="1"/>
  </w:num>
  <w:num w:numId="26">
    <w:abstractNumId w:val="11"/>
  </w:num>
  <w:num w:numId="27">
    <w:abstractNumId w:val="21"/>
  </w:num>
  <w:num w:numId="28">
    <w:abstractNumId w:val="24"/>
  </w:num>
  <w:num w:numId="29">
    <w:abstractNumId w:val="4"/>
  </w:num>
  <w:num w:numId="30">
    <w:abstractNumId w:val="28"/>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uta1 Mihaela">
    <w15:presenceInfo w15:providerId="AD" w15:userId="S-1-5-21-3896195759-951924648-4056233721-19762789"/>
  </w15:person>
  <w15:person w15:author="Niculae Elena">
    <w15:presenceInfo w15:providerId="AD" w15:userId="S-1-5-21-3896195759-951924648-4056233721-25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288"/>
    <w:rsid w:val="00000DCA"/>
    <w:rsid w:val="00001251"/>
    <w:rsid w:val="0000199D"/>
    <w:rsid w:val="00002F70"/>
    <w:rsid w:val="000030C7"/>
    <w:rsid w:val="0000342F"/>
    <w:rsid w:val="00005780"/>
    <w:rsid w:val="00006245"/>
    <w:rsid w:val="00010986"/>
    <w:rsid w:val="00010DEA"/>
    <w:rsid w:val="000126A2"/>
    <w:rsid w:val="000132A5"/>
    <w:rsid w:val="00014BCE"/>
    <w:rsid w:val="00015488"/>
    <w:rsid w:val="000172CD"/>
    <w:rsid w:val="000175C2"/>
    <w:rsid w:val="00017B93"/>
    <w:rsid w:val="00023B9B"/>
    <w:rsid w:val="00024A66"/>
    <w:rsid w:val="00025776"/>
    <w:rsid w:val="000262A5"/>
    <w:rsid w:val="00026A72"/>
    <w:rsid w:val="00026EC1"/>
    <w:rsid w:val="00030743"/>
    <w:rsid w:val="00030EB3"/>
    <w:rsid w:val="00031E55"/>
    <w:rsid w:val="00032A58"/>
    <w:rsid w:val="0003472C"/>
    <w:rsid w:val="000349F9"/>
    <w:rsid w:val="00034AA4"/>
    <w:rsid w:val="00035DD4"/>
    <w:rsid w:val="0003622F"/>
    <w:rsid w:val="00036651"/>
    <w:rsid w:val="00041A7A"/>
    <w:rsid w:val="00042B4D"/>
    <w:rsid w:val="00044EE1"/>
    <w:rsid w:val="00046197"/>
    <w:rsid w:val="00047874"/>
    <w:rsid w:val="00050211"/>
    <w:rsid w:val="00051781"/>
    <w:rsid w:val="00051B84"/>
    <w:rsid w:val="00052D3C"/>
    <w:rsid w:val="00055775"/>
    <w:rsid w:val="0005593B"/>
    <w:rsid w:val="000559A8"/>
    <w:rsid w:val="000559E1"/>
    <w:rsid w:val="00055F92"/>
    <w:rsid w:val="00055F9F"/>
    <w:rsid w:val="00056397"/>
    <w:rsid w:val="00056B02"/>
    <w:rsid w:val="00057272"/>
    <w:rsid w:val="00057ACB"/>
    <w:rsid w:val="000601D8"/>
    <w:rsid w:val="000650EF"/>
    <w:rsid w:val="000678C0"/>
    <w:rsid w:val="00067F62"/>
    <w:rsid w:val="00072601"/>
    <w:rsid w:val="0007409B"/>
    <w:rsid w:val="00075F7D"/>
    <w:rsid w:val="00076D35"/>
    <w:rsid w:val="00077FEE"/>
    <w:rsid w:val="00081E2E"/>
    <w:rsid w:val="00082554"/>
    <w:rsid w:val="000825F8"/>
    <w:rsid w:val="0008283D"/>
    <w:rsid w:val="00083C43"/>
    <w:rsid w:val="00083E28"/>
    <w:rsid w:val="000851BE"/>
    <w:rsid w:val="0008520C"/>
    <w:rsid w:val="000856B0"/>
    <w:rsid w:val="000868AB"/>
    <w:rsid w:val="0009094C"/>
    <w:rsid w:val="00093514"/>
    <w:rsid w:val="00093813"/>
    <w:rsid w:val="00093FD5"/>
    <w:rsid w:val="0009559C"/>
    <w:rsid w:val="0009615E"/>
    <w:rsid w:val="00096E04"/>
    <w:rsid w:val="000A0685"/>
    <w:rsid w:val="000A0B96"/>
    <w:rsid w:val="000A0DA4"/>
    <w:rsid w:val="000A1426"/>
    <w:rsid w:val="000A1C00"/>
    <w:rsid w:val="000A3CE5"/>
    <w:rsid w:val="000A3FCC"/>
    <w:rsid w:val="000A4B96"/>
    <w:rsid w:val="000A7757"/>
    <w:rsid w:val="000B184F"/>
    <w:rsid w:val="000B241C"/>
    <w:rsid w:val="000B3EBB"/>
    <w:rsid w:val="000C0C2C"/>
    <w:rsid w:val="000C2F04"/>
    <w:rsid w:val="000C4B1E"/>
    <w:rsid w:val="000C5D84"/>
    <w:rsid w:val="000C5F9E"/>
    <w:rsid w:val="000C654C"/>
    <w:rsid w:val="000C701B"/>
    <w:rsid w:val="000C753A"/>
    <w:rsid w:val="000C7973"/>
    <w:rsid w:val="000C7E0A"/>
    <w:rsid w:val="000D01BF"/>
    <w:rsid w:val="000D0317"/>
    <w:rsid w:val="000D25D7"/>
    <w:rsid w:val="000D37AB"/>
    <w:rsid w:val="000D4664"/>
    <w:rsid w:val="000D7CEA"/>
    <w:rsid w:val="000E0B89"/>
    <w:rsid w:val="000E1E23"/>
    <w:rsid w:val="000E34FF"/>
    <w:rsid w:val="000E3ED3"/>
    <w:rsid w:val="000E58D6"/>
    <w:rsid w:val="000E61CC"/>
    <w:rsid w:val="000E72F2"/>
    <w:rsid w:val="000E78E5"/>
    <w:rsid w:val="000F1683"/>
    <w:rsid w:val="000F43F5"/>
    <w:rsid w:val="000F559C"/>
    <w:rsid w:val="000F6DD1"/>
    <w:rsid w:val="000F7EE7"/>
    <w:rsid w:val="001000A2"/>
    <w:rsid w:val="0010049A"/>
    <w:rsid w:val="0010077A"/>
    <w:rsid w:val="001011C1"/>
    <w:rsid w:val="00103757"/>
    <w:rsid w:val="00105C7D"/>
    <w:rsid w:val="00106F14"/>
    <w:rsid w:val="001071A9"/>
    <w:rsid w:val="00110E58"/>
    <w:rsid w:val="00111EC0"/>
    <w:rsid w:val="00112092"/>
    <w:rsid w:val="001127F5"/>
    <w:rsid w:val="001130C3"/>
    <w:rsid w:val="0011383B"/>
    <w:rsid w:val="0011486C"/>
    <w:rsid w:val="001148E5"/>
    <w:rsid w:val="00115651"/>
    <w:rsid w:val="00120119"/>
    <w:rsid w:val="001209F2"/>
    <w:rsid w:val="00120ED5"/>
    <w:rsid w:val="0012597B"/>
    <w:rsid w:val="00126CD9"/>
    <w:rsid w:val="00127EC2"/>
    <w:rsid w:val="001302C1"/>
    <w:rsid w:val="00130694"/>
    <w:rsid w:val="001313B7"/>
    <w:rsid w:val="00131D99"/>
    <w:rsid w:val="00133703"/>
    <w:rsid w:val="00134874"/>
    <w:rsid w:val="00134B4E"/>
    <w:rsid w:val="00134E56"/>
    <w:rsid w:val="00134F73"/>
    <w:rsid w:val="001354AA"/>
    <w:rsid w:val="00135B59"/>
    <w:rsid w:val="00135FB8"/>
    <w:rsid w:val="00142A14"/>
    <w:rsid w:val="0014370D"/>
    <w:rsid w:val="00143D80"/>
    <w:rsid w:val="00144E3F"/>
    <w:rsid w:val="00144ECF"/>
    <w:rsid w:val="0014709A"/>
    <w:rsid w:val="001471AB"/>
    <w:rsid w:val="0014731E"/>
    <w:rsid w:val="001502AB"/>
    <w:rsid w:val="00150590"/>
    <w:rsid w:val="00151A89"/>
    <w:rsid w:val="00151CE7"/>
    <w:rsid w:val="001524EB"/>
    <w:rsid w:val="00152619"/>
    <w:rsid w:val="00154A52"/>
    <w:rsid w:val="0015517A"/>
    <w:rsid w:val="00155EB1"/>
    <w:rsid w:val="001560BC"/>
    <w:rsid w:val="0015635A"/>
    <w:rsid w:val="001564EE"/>
    <w:rsid w:val="001571D9"/>
    <w:rsid w:val="00160F6E"/>
    <w:rsid w:val="00165FC1"/>
    <w:rsid w:val="00166CA5"/>
    <w:rsid w:val="00170EF3"/>
    <w:rsid w:val="00174098"/>
    <w:rsid w:val="00174D97"/>
    <w:rsid w:val="00174F34"/>
    <w:rsid w:val="00175C9E"/>
    <w:rsid w:val="001761E5"/>
    <w:rsid w:val="0017798A"/>
    <w:rsid w:val="00180C23"/>
    <w:rsid w:val="0018107C"/>
    <w:rsid w:val="001810D4"/>
    <w:rsid w:val="00181DB6"/>
    <w:rsid w:val="00183517"/>
    <w:rsid w:val="00183D93"/>
    <w:rsid w:val="0018469A"/>
    <w:rsid w:val="001848B1"/>
    <w:rsid w:val="00184B61"/>
    <w:rsid w:val="00185BEF"/>
    <w:rsid w:val="00186327"/>
    <w:rsid w:val="00186391"/>
    <w:rsid w:val="00186AF1"/>
    <w:rsid w:val="001902B5"/>
    <w:rsid w:val="001908E1"/>
    <w:rsid w:val="0019222D"/>
    <w:rsid w:val="00192A8C"/>
    <w:rsid w:val="00193101"/>
    <w:rsid w:val="0019730F"/>
    <w:rsid w:val="001A05B7"/>
    <w:rsid w:val="001A0A0E"/>
    <w:rsid w:val="001A0BC8"/>
    <w:rsid w:val="001A22A9"/>
    <w:rsid w:val="001A3E5E"/>
    <w:rsid w:val="001A4269"/>
    <w:rsid w:val="001A5195"/>
    <w:rsid w:val="001A5DFC"/>
    <w:rsid w:val="001A6527"/>
    <w:rsid w:val="001A7558"/>
    <w:rsid w:val="001B0811"/>
    <w:rsid w:val="001B1949"/>
    <w:rsid w:val="001B1B85"/>
    <w:rsid w:val="001B260C"/>
    <w:rsid w:val="001B2ADA"/>
    <w:rsid w:val="001B4870"/>
    <w:rsid w:val="001B4C5A"/>
    <w:rsid w:val="001B53AD"/>
    <w:rsid w:val="001B62D0"/>
    <w:rsid w:val="001C0D4B"/>
    <w:rsid w:val="001C0EDE"/>
    <w:rsid w:val="001C2548"/>
    <w:rsid w:val="001C265B"/>
    <w:rsid w:val="001C3C6D"/>
    <w:rsid w:val="001C5621"/>
    <w:rsid w:val="001C748E"/>
    <w:rsid w:val="001C7B71"/>
    <w:rsid w:val="001D0E78"/>
    <w:rsid w:val="001D2863"/>
    <w:rsid w:val="001D483B"/>
    <w:rsid w:val="001D4DF9"/>
    <w:rsid w:val="001D571D"/>
    <w:rsid w:val="001D5DFC"/>
    <w:rsid w:val="001D621B"/>
    <w:rsid w:val="001D6EBE"/>
    <w:rsid w:val="001D742A"/>
    <w:rsid w:val="001E0A84"/>
    <w:rsid w:val="001E2246"/>
    <w:rsid w:val="001E2767"/>
    <w:rsid w:val="001E309A"/>
    <w:rsid w:val="001E444A"/>
    <w:rsid w:val="001E54D6"/>
    <w:rsid w:val="001E67FF"/>
    <w:rsid w:val="001E740C"/>
    <w:rsid w:val="001F063E"/>
    <w:rsid w:val="001F0A92"/>
    <w:rsid w:val="001F0FC8"/>
    <w:rsid w:val="001F14F9"/>
    <w:rsid w:val="001F21C3"/>
    <w:rsid w:val="001F35BE"/>
    <w:rsid w:val="001F3BEE"/>
    <w:rsid w:val="001F4ABA"/>
    <w:rsid w:val="001F5BAC"/>
    <w:rsid w:val="00200961"/>
    <w:rsid w:val="00200A9A"/>
    <w:rsid w:val="00201893"/>
    <w:rsid w:val="002046C9"/>
    <w:rsid w:val="00205398"/>
    <w:rsid w:val="002078C7"/>
    <w:rsid w:val="002109A2"/>
    <w:rsid w:val="0021107D"/>
    <w:rsid w:val="0021116F"/>
    <w:rsid w:val="00213906"/>
    <w:rsid w:val="00213AE3"/>
    <w:rsid w:val="00214299"/>
    <w:rsid w:val="002143AC"/>
    <w:rsid w:val="00214B3B"/>
    <w:rsid w:val="00214D19"/>
    <w:rsid w:val="002152E9"/>
    <w:rsid w:val="002162AD"/>
    <w:rsid w:val="002171D4"/>
    <w:rsid w:val="0021791B"/>
    <w:rsid w:val="00217B4F"/>
    <w:rsid w:val="0022074E"/>
    <w:rsid w:val="0022134B"/>
    <w:rsid w:val="00221B4A"/>
    <w:rsid w:val="00222341"/>
    <w:rsid w:val="0022253D"/>
    <w:rsid w:val="00224B59"/>
    <w:rsid w:val="00224BE3"/>
    <w:rsid w:val="00224CAD"/>
    <w:rsid w:val="00230B89"/>
    <w:rsid w:val="002323D1"/>
    <w:rsid w:val="00232796"/>
    <w:rsid w:val="002327EA"/>
    <w:rsid w:val="0023360F"/>
    <w:rsid w:val="002357F3"/>
    <w:rsid w:val="00235DDB"/>
    <w:rsid w:val="002374D7"/>
    <w:rsid w:val="00237F44"/>
    <w:rsid w:val="00243548"/>
    <w:rsid w:val="00245847"/>
    <w:rsid w:val="00246717"/>
    <w:rsid w:val="00246CAF"/>
    <w:rsid w:val="00247E7C"/>
    <w:rsid w:val="00250068"/>
    <w:rsid w:val="00252E53"/>
    <w:rsid w:val="0025444C"/>
    <w:rsid w:val="00254AD7"/>
    <w:rsid w:val="0025732E"/>
    <w:rsid w:val="00257B56"/>
    <w:rsid w:val="0026051D"/>
    <w:rsid w:val="002609DC"/>
    <w:rsid w:val="00260E38"/>
    <w:rsid w:val="00261056"/>
    <w:rsid w:val="002625CC"/>
    <w:rsid w:val="002646DC"/>
    <w:rsid w:val="00265688"/>
    <w:rsid w:val="00265948"/>
    <w:rsid w:val="00265D08"/>
    <w:rsid w:val="00266600"/>
    <w:rsid w:val="0026665C"/>
    <w:rsid w:val="002706C5"/>
    <w:rsid w:val="00271899"/>
    <w:rsid w:val="00271ABA"/>
    <w:rsid w:val="0027397E"/>
    <w:rsid w:val="00274E85"/>
    <w:rsid w:val="0027767A"/>
    <w:rsid w:val="002806A0"/>
    <w:rsid w:val="0028071D"/>
    <w:rsid w:val="0028088C"/>
    <w:rsid w:val="00281F9E"/>
    <w:rsid w:val="00282591"/>
    <w:rsid w:val="00283933"/>
    <w:rsid w:val="00284673"/>
    <w:rsid w:val="00285D8B"/>
    <w:rsid w:val="00290651"/>
    <w:rsid w:val="00290CCD"/>
    <w:rsid w:val="0029333D"/>
    <w:rsid w:val="002938C4"/>
    <w:rsid w:val="00293AD0"/>
    <w:rsid w:val="00293F24"/>
    <w:rsid w:val="002951FD"/>
    <w:rsid w:val="0029666F"/>
    <w:rsid w:val="00296AE0"/>
    <w:rsid w:val="00296EFE"/>
    <w:rsid w:val="00297160"/>
    <w:rsid w:val="00297B2E"/>
    <w:rsid w:val="002A1403"/>
    <w:rsid w:val="002A342F"/>
    <w:rsid w:val="002A38EA"/>
    <w:rsid w:val="002A3FA2"/>
    <w:rsid w:val="002A5AD9"/>
    <w:rsid w:val="002A6508"/>
    <w:rsid w:val="002A6798"/>
    <w:rsid w:val="002B06B3"/>
    <w:rsid w:val="002B09E0"/>
    <w:rsid w:val="002B0B66"/>
    <w:rsid w:val="002B18C7"/>
    <w:rsid w:val="002B225B"/>
    <w:rsid w:val="002B2812"/>
    <w:rsid w:val="002B2A2F"/>
    <w:rsid w:val="002B3231"/>
    <w:rsid w:val="002B3427"/>
    <w:rsid w:val="002B56AC"/>
    <w:rsid w:val="002B5820"/>
    <w:rsid w:val="002B5928"/>
    <w:rsid w:val="002B5EF7"/>
    <w:rsid w:val="002B60AF"/>
    <w:rsid w:val="002B6C6F"/>
    <w:rsid w:val="002B782D"/>
    <w:rsid w:val="002B7C83"/>
    <w:rsid w:val="002B7DA7"/>
    <w:rsid w:val="002C0859"/>
    <w:rsid w:val="002C2AF3"/>
    <w:rsid w:val="002C3A08"/>
    <w:rsid w:val="002C420B"/>
    <w:rsid w:val="002C4886"/>
    <w:rsid w:val="002C5A12"/>
    <w:rsid w:val="002C5A42"/>
    <w:rsid w:val="002C5B4E"/>
    <w:rsid w:val="002C69F1"/>
    <w:rsid w:val="002C7C9A"/>
    <w:rsid w:val="002D16E0"/>
    <w:rsid w:val="002D1B6C"/>
    <w:rsid w:val="002D284F"/>
    <w:rsid w:val="002D3310"/>
    <w:rsid w:val="002D4517"/>
    <w:rsid w:val="002D498F"/>
    <w:rsid w:val="002D6474"/>
    <w:rsid w:val="002D686D"/>
    <w:rsid w:val="002E0293"/>
    <w:rsid w:val="002E17BF"/>
    <w:rsid w:val="002E3FDE"/>
    <w:rsid w:val="002E5DA9"/>
    <w:rsid w:val="002E75EF"/>
    <w:rsid w:val="002F1559"/>
    <w:rsid w:val="002F3D01"/>
    <w:rsid w:val="002F4CBC"/>
    <w:rsid w:val="002F563E"/>
    <w:rsid w:val="002F5CF6"/>
    <w:rsid w:val="002F76FE"/>
    <w:rsid w:val="002F7914"/>
    <w:rsid w:val="00302BC2"/>
    <w:rsid w:val="00302C49"/>
    <w:rsid w:val="00303572"/>
    <w:rsid w:val="003042E2"/>
    <w:rsid w:val="0030446C"/>
    <w:rsid w:val="00304741"/>
    <w:rsid w:val="003049F2"/>
    <w:rsid w:val="00304E2C"/>
    <w:rsid w:val="00305DF3"/>
    <w:rsid w:val="003062C7"/>
    <w:rsid w:val="00307F1A"/>
    <w:rsid w:val="00310D95"/>
    <w:rsid w:val="00312304"/>
    <w:rsid w:val="003127D9"/>
    <w:rsid w:val="003130B4"/>
    <w:rsid w:val="0031597A"/>
    <w:rsid w:val="00315D17"/>
    <w:rsid w:val="003169FF"/>
    <w:rsid w:val="00321BAD"/>
    <w:rsid w:val="00322379"/>
    <w:rsid w:val="00322A3A"/>
    <w:rsid w:val="0032308F"/>
    <w:rsid w:val="0032320C"/>
    <w:rsid w:val="003238B1"/>
    <w:rsid w:val="00323C1D"/>
    <w:rsid w:val="00323ECD"/>
    <w:rsid w:val="00324351"/>
    <w:rsid w:val="003310DA"/>
    <w:rsid w:val="00334871"/>
    <w:rsid w:val="00334E29"/>
    <w:rsid w:val="00343BA2"/>
    <w:rsid w:val="00345433"/>
    <w:rsid w:val="00346C92"/>
    <w:rsid w:val="00350702"/>
    <w:rsid w:val="00351646"/>
    <w:rsid w:val="0035185B"/>
    <w:rsid w:val="00352F48"/>
    <w:rsid w:val="0035382C"/>
    <w:rsid w:val="0035467E"/>
    <w:rsid w:val="0035591A"/>
    <w:rsid w:val="00356C50"/>
    <w:rsid w:val="003605E3"/>
    <w:rsid w:val="00361D4F"/>
    <w:rsid w:val="00361EA5"/>
    <w:rsid w:val="00363177"/>
    <w:rsid w:val="0036368A"/>
    <w:rsid w:val="003637A1"/>
    <w:rsid w:val="00364600"/>
    <w:rsid w:val="003646FC"/>
    <w:rsid w:val="00364FA7"/>
    <w:rsid w:val="00366733"/>
    <w:rsid w:val="00367172"/>
    <w:rsid w:val="00367C60"/>
    <w:rsid w:val="00367CD3"/>
    <w:rsid w:val="0037093B"/>
    <w:rsid w:val="00370A73"/>
    <w:rsid w:val="00372628"/>
    <w:rsid w:val="003767B5"/>
    <w:rsid w:val="00376F19"/>
    <w:rsid w:val="003773C6"/>
    <w:rsid w:val="003774E2"/>
    <w:rsid w:val="003801C0"/>
    <w:rsid w:val="00380976"/>
    <w:rsid w:val="00382C66"/>
    <w:rsid w:val="00383340"/>
    <w:rsid w:val="003859DE"/>
    <w:rsid w:val="00385EFD"/>
    <w:rsid w:val="00386B23"/>
    <w:rsid w:val="003871BC"/>
    <w:rsid w:val="003876B7"/>
    <w:rsid w:val="00387CA0"/>
    <w:rsid w:val="00390A0B"/>
    <w:rsid w:val="00390EF2"/>
    <w:rsid w:val="00391F46"/>
    <w:rsid w:val="0039206B"/>
    <w:rsid w:val="00392AB9"/>
    <w:rsid w:val="003934E6"/>
    <w:rsid w:val="00393680"/>
    <w:rsid w:val="00393F5D"/>
    <w:rsid w:val="00395720"/>
    <w:rsid w:val="00395AB4"/>
    <w:rsid w:val="00396CCA"/>
    <w:rsid w:val="00396F55"/>
    <w:rsid w:val="00396F93"/>
    <w:rsid w:val="003A0CDA"/>
    <w:rsid w:val="003A14BD"/>
    <w:rsid w:val="003A196A"/>
    <w:rsid w:val="003A27EF"/>
    <w:rsid w:val="003A3010"/>
    <w:rsid w:val="003A319E"/>
    <w:rsid w:val="003A48F6"/>
    <w:rsid w:val="003A71C9"/>
    <w:rsid w:val="003A7FFE"/>
    <w:rsid w:val="003B06A3"/>
    <w:rsid w:val="003B1F7C"/>
    <w:rsid w:val="003B1F94"/>
    <w:rsid w:val="003B312D"/>
    <w:rsid w:val="003B3AD4"/>
    <w:rsid w:val="003B7683"/>
    <w:rsid w:val="003B78D2"/>
    <w:rsid w:val="003C08CD"/>
    <w:rsid w:val="003C1C16"/>
    <w:rsid w:val="003C20BE"/>
    <w:rsid w:val="003D0A5E"/>
    <w:rsid w:val="003D21CF"/>
    <w:rsid w:val="003D367C"/>
    <w:rsid w:val="003D558D"/>
    <w:rsid w:val="003D707C"/>
    <w:rsid w:val="003D725A"/>
    <w:rsid w:val="003D746B"/>
    <w:rsid w:val="003D7B95"/>
    <w:rsid w:val="003E0502"/>
    <w:rsid w:val="003E0F6D"/>
    <w:rsid w:val="003E1480"/>
    <w:rsid w:val="003E29B3"/>
    <w:rsid w:val="003E3EAE"/>
    <w:rsid w:val="003E4BCD"/>
    <w:rsid w:val="003E567C"/>
    <w:rsid w:val="003F147B"/>
    <w:rsid w:val="003F1E99"/>
    <w:rsid w:val="003F4007"/>
    <w:rsid w:val="003F64EC"/>
    <w:rsid w:val="00400FF3"/>
    <w:rsid w:val="004054A1"/>
    <w:rsid w:val="00406165"/>
    <w:rsid w:val="0040623C"/>
    <w:rsid w:val="004069C3"/>
    <w:rsid w:val="00410436"/>
    <w:rsid w:val="0041061D"/>
    <w:rsid w:val="004116B9"/>
    <w:rsid w:val="00412D89"/>
    <w:rsid w:val="004134DD"/>
    <w:rsid w:val="00413774"/>
    <w:rsid w:val="0041395C"/>
    <w:rsid w:val="00414D89"/>
    <w:rsid w:val="00415C34"/>
    <w:rsid w:val="004172A3"/>
    <w:rsid w:val="00420A12"/>
    <w:rsid w:val="004224F8"/>
    <w:rsid w:val="00424C26"/>
    <w:rsid w:val="00424C92"/>
    <w:rsid w:val="00424DBE"/>
    <w:rsid w:val="004276D9"/>
    <w:rsid w:val="0043034A"/>
    <w:rsid w:val="00430668"/>
    <w:rsid w:val="00430DB8"/>
    <w:rsid w:val="00431422"/>
    <w:rsid w:val="00431A7F"/>
    <w:rsid w:val="0043362A"/>
    <w:rsid w:val="00433C5E"/>
    <w:rsid w:val="00433D98"/>
    <w:rsid w:val="00434257"/>
    <w:rsid w:val="00434E3B"/>
    <w:rsid w:val="00434FEA"/>
    <w:rsid w:val="00435D30"/>
    <w:rsid w:val="00437072"/>
    <w:rsid w:val="00437CB9"/>
    <w:rsid w:val="004410AF"/>
    <w:rsid w:val="004419D1"/>
    <w:rsid w:val="00442486"/>
    <w:rsid w:val="00443C7C"/>
    <w:rsid w:val="0044473F"/>
    <w:rsid w:val="004463BA"/>
    <w:rsid w:val="00450457"/>
    <w:rsid w:val="004506D3"/>
    <w:rsid w:val="00452334"/>
    <w:rsid w:val="00452A3F"/>
    <w:rsid w:val="004533D1"/>
    <w:rsid w:val="00455743"/>
    <w:rsid w:val="00455999"/>
    <w:rsid w:val="004559FC"/>
    <w:rsid w:val="00457A23"/>
    <w:rsid w:val="00457A99"/>
    <w:rsid w:val="0046108A"/>
    <w:rsid w:val="00463C9A"/>
    <w:rsid w:val="004657EA"/>
    <w:rsid w:val="00467698"/>
    <w:rsid w:val="0047029F"/>
    <w:rsid w:val="004735A5"/>
    <w:rsid w:val="004738F3"/>
    <w:rsid w:val="00474265"/>
    <w:rsid w:val="00474A10"/>
    <w:rsid w:val="00475DE6"/>
    <w:rsid w:val="00475E39"/>
    <w:rsid w:val="00477E00"/>
    <w:rsid w:val="00480236"/>
    <w:rsid w:val="0048196E"/>
    <w:rsid w:val="0048481F"/>
    <w:rsid w:val="004851A2"/>
    <w:rsid w:val="00485970"/>
    <w:rsid w:val="00485E95"/>
    <w:rsid w:val="004914E1"/>
    <w:rsid w:val="00492918"/>
    <w:rsid w:val="00492F73"/>
    <w:rsid w:val="00493DD3"/>
    <w:rsid w:val="0049431A"/>
    <w:rsid w:val="004946D2"/>
    <w:rsid w:val="004954E3"/>
    <w:rsid w:val="00497327"/>
    <w:rsid w:val="00497981"/>
    <w:rsid w:val="004A12FF"/>
    <w:rsid w:val="004A18C6"/>
    <w:rsid w:val="004A1D77"/>
    <w:rsid w:val="004A264D"/>
    <w:rsid w:val="004A5B6E"/>
    <w:rsid w:val="004A6528"/>
    <w:rsid w:val="004A6C87"/>
    <w:rsid w:val="004A718A"/>
    <w:rsid w:val="004B04D2"/>
    <w:rsid w:val="004B101E"/>
    <w:rsid w:val="004B2F38"/>
    <w:rsid w:val="004B3000"/>
    <w:rsid w:val="004B35FE"/>
    <w:rsid w:val="004B36EF"/>
    <w:rsid w:val="004B420C"/>
    <w:rsid w:val="004B422F"/>
    <w:rsid w:val="004B438D"/>
    <w:rsid w:val="004B511A"/>
    <w:rsid w:val="004B57CF"/>
    <w:rsid w:val="004B6053"/>
    <w:rsid w:val="004B6675"/>
    <w:rsid w:val="004C052F"/>
    <w:rsid w:val="004C1E14"/>
    <w:rsid w:val="004C1E31"/>
    <w:rsid w:val="004C470E"/>
    <w:rsid w:val="004C7933"/>
    <w:rsid w:val="004D00E6"/>
    <w:rsid w:val="004D0873"/>
    <w:rsid w:val="004D0A34"/>
    <w:rsid w:val="004D2257"/>
    <w:rsid w:val="004D2310"/>
    <w:rsid w:val="004D30D3"/>
    <w:rsid w:val="004D3EDE"/>
    <w:rsid w:val="004D5A8B"/>
    <w:rsid w:val="004D5F96"/>
    <w:rsid w:val="004D5FCE"/>
    <w:rsid w:val="004D6539"/>
    <w:rsid w:val="004D69A4"/>
    <w:rsid w:val="004D73B2"/>
    <w:rsid w:val="004D7ACB"/>
    <w:rsid w:val="004D7C4C"/>
    <w:rsid w:val="004D7E12"/>
    <w:rsid w:val="004E06EE"/>
    <w:rsid w:val="004E0A36"/>
    <w:rsid w:val="004E302A"/>
    <w:rsid w:val="004E47D2"/>
    <w:rsid w:val="004E5593"/>
    <w:rsid w:val="004E5C3D"/>
    <w:rsid w:val="004E6193"/>
    <w:rsid w:val="004E6950"/>
    <w:rsid w:val="004F07F8"/>
    <w:rsid w:val="004F11EB"/>
    <w:rsid w:val="004F1A29"/>
    <w:rsid w:val="004F419C"/>
    <w:rsid w:val="004F4A31"/>
    <w:rsid w:val="004F4E02"/>
    <w:rsid w:val="004F5C54"/>
    <w:rsid w:val="004F5E44"/>
    <w:rsid w:val="004F7024"/>
    <w:rsid w:val="004F7496"/>
    <w:rsid w:val="004F7B8C"/>
    <w:rsid w:val="004F7C38"/>
    <w:rsid w:val="004F7D64"/>
    <w:rsid w:val="005000AD"/>
    <w:rsid w:val="00500A1F"/>
    <w:rsid w:val="00500E35"/>
    <w:rsid w:val="00501274"/>
    <w:rsid w:val="0050160E"/>
    <w:rsid w:val="005019B1"/>
    <w:rsid w:val="00502C1C"/>
    <w:rsid w:val="00503E58"/>
    <w:rsid w:val="0050511A"/>
    <w:rsid w:val="0050537C"/>
    <w:rsid w:val="0050559A"/>
    <w:rsid w:val="00505C69"/>
    <w:rsid w:val="00511054"/>
    <w:rsid w:val="00511D2C"/>
    <w:rsid w:val="0051328B"/>
    <w:rsid w:val="00513B33"/>
    <w:rsid w:val="0051432E"/>
    <w:rsid w:val="00514589"/>
    <w:rsid w:val="00514C14"/>
    <w:rsid w:val="00515489"/>
    <w:rsid w:val="00516437"/>
    <w:rsid w:val="0051671C"/>
    <w:rsid w:val="00517116"/>
    <w:rsid w:val="00517F9A"/>
    <w:rsid w:val="005212CA"/>
    <w:rsid w:val="00521865"/>
    <w:rsid w:val="005220CA"/>
    <w:rsid w:val="005225AB"/>
    <w:rsid w:val="005235AF"/>
    <w:rsid w:val="00523DC4"/>
    <w:rsid w:val="0052621E"/>
    <w:rsid w:val="005262CE"/>
    <w:rsid w:val="00526A91"/>
    <w:rsid w:val="00526C99"/>
    <w:rsid w:val="0052797E"/>
    <w:rsid w:val="00530469"/>
    <w:rsid w:val="005306B2"/>
    <w:rsid w:val="00530873"/>
    <w:rsid w:val="00531851"/>
    <w:rsid w:val="00531CFA"/>
    <w:rsid w:val="00531D05"/>
    <w:rsid w:val="00532B9D"/>
    <w:rsid w:val="0053399B"/>
    <w:rsid w:val="00533F84"/>
    <w:rsid w:val="00534EE0"/>
    <w:rsid w:val="00534FF2"/>
    <w:rsid w:val="005351FB"/>
    <w:rsid w:val="00536FC4"/>
    <w:rsid w:val="0053732A"/>
    <w:rsid w:val="00542572"/>
    <w:rsid w:val="0054303C"/>
    <w:rsid w:val="00544E90"/>
    <w:rsid w:val="005459A4"/>
    <w:rsid w:val="0054648E"/>
    <w:rsid w:val="0054649A"/>
    <w:rsid w:val="0055028C"/>
    <w:rsid w:val="005502FA"/>
    <w:rsid w:val="005527DD"/>
    <w:rsid w:val="00553EFE"/>
    <w:rsid w:val="005546EA"/>
    <w:rsid w:val="00554A49"/>
    <w:rsid w:val="00555384"/>
    <w:rsid w:val="00555A8A"/>
    <w:rsid w:val="00555CC7"/>
    <w:rsid w:val="00556AED"/>
    <w:rsid w:val="0056041F"/>
    <w:rsid w:val="00560AB0"/>
    <w:rsid w:val="00561043"/>
    <w:rsid w:val="00562090"/>
    <w:rsid w:val="005633B4"/>
    <w:rsid w:val="0056380B"/>
    <w:rsid w:val="00563BB2"/>
    <w:rsid w:val="00563C84"/>
    <w:rsid w:val="00563D4E"/>
    <w:rsid w:val="00564FDA"/>
    <w:rsid w:val="0056544E"/>
    <w:rsid w:val="00566838"/>
    <w:rsid w:val="00566927"/>
    <w:rsid w:val="005673D0"/>
    <w:rsid w:val="005705D4"/>
    <w:rsid w:val="00571B0B"/>
    <w:rsid w:val="00571D1F"/>
    <w:rsid w:val="00572A42"/>
    <w:rsid w:val="005754DA"/>
    <w:rsid w:val="0058166D"/>
    <w:rsid w:val="0058194B"/>
    <w:rsid w:val="00581CD3"/>
    <w:rsid w:val="005871DB"/>
    <w:rsid w:val="005878C7"/>
    <w:rsid w:val="00587DF1"/>
    <w:rsid w:val="0059101D"/>
    <w:rsid w:val="00593C10"/>
    <w:rsid w:val="00594322"/>
    <w:rsid w:val="00594A0C"/>
    <w:rsid w:val="005951F4"/>
    <w:rsid w:val="00597A0D"/>
    <w:rsid w:val="005A0094"/>
    <w:rsid w:val="005A0492"/>
    <w:rsid w:val="005A0504"/>
    <w:rsid w:val="005A054E"/>
    <w:rsid w:val="005A0A9C"/>
    <w:rsid w:val="005A180E"/>
    <w:rsid w:val="005A317F"/>
    <w:rsid w:val="005A37A5"/>
    <w:rsid w:val="005A3DDC"/>
    <w:rsid w:val="005A3F5D"/>
    <w:rsid w:val="005A40C9"/>
    <w:rsid w:val="005A4463"/>
    <w:rsid w:val="005A4749"/>
    <w:rsid w:val="005A4F89"/>
    <w:rsid w:val="005A5149"/>
    <w:rsid w:val="005A5501"/>
    <w:rsid w:val="005A56AF"/>
    <w:rsid w:val="005A637D"/>
    <w:rsid w:val="005A6610"/>
    <w:rsid w:val="005A6BEF"/>
    <w:rsid w:val="005A7C4B"/>
    <w:rsid w:val="005B0335"/>
    <w:rsid w:val="005B0898"/>
    <w:rsid w:val="005B0F6F"/>
    <w:rsid w:val="005B2FCE"/>
    <w:rsid w:val="005B3370"/>
    <w:rsid w:val="005B4F4F"/>
    <w:rsid w:val="005B545F"/>
    <w:rsid w:val="005B5B4E"/>
    <w:rsid w:val="005B5F96"/>
    <w:rsid w:val="005B6FA0"/>
    <w:rsid w:val="005C13C9"/>
    <w:rsid w:val="005C2F63"/>
    <w:rsid w:val="005C3249"/>
    <w:rsid w:val="005C3AD3"/>
    <w:rsid w:val="005C4C58"/>
    <w:rsid w:val="005C601C"/>
    <w:rsid w:val="005C66CB"/>
    <w:rsid w:val="005C75C8"/>
    <w:rsid w:val="005D079B"/>
    <w:rsid w:val="005D117B"/>
    <w:rsid w:val="005D356F"/>
    <w:rsid w:val="005D40C8"/>
    <w:rsid w:val="005D4ABB"/>
    <w:rsid w:val="005D6600"/>
    <w:rsid w:val="005D75FE"/>
    <w:rsid w:val="005D7746"/>
    <w:rsid w:val="005E2A16"/>
    <w:rsid w:val="005E2B15"/>
    <w:rsid w:val="005E484D"/>
    <w:rsid w:val="005E4FE0"/>
    <w:rsid w:val="005E5589"/>
    <w:rsid w:val="005E6CAA"/>
    <w:rsid w:val="005E732B"/>
    <w:rsid w:val="005F1417"/>
    <w:rsid w:val="005F156E"/>
    <w:rsid w:val="005F16EC"/>
    <w:rsid w:val="005F2FC8"/>
    <w:rsid w:val="005F414A"/>
    <w:rsid w:val="005F4AB2"/>
    <w:rsid w:val="005F4C4E"/>
    <w:rsid w:val="005F6EE6"/>
    <w:rsid w:val="006011A1"/>
    <w:rsid w:val="00601829"/>
    <w:rsid w:val="00601F10"/>
    <w:rsid w:val="00601FF7"/>
    <w:rsid w:val="006024DF"/>
    <w:rsid w:val="006031F4"/>
    <w:rsid w:val="0060322D"/>
    <w:rsid w:val="00604608"/>
    <w:rsid w:val="006046EF"/>
    <w:rsid w:val="00604ABE"/>
    <w:rsid w:val="00604AF9"/>
    <w:rsid w:val="00605492"/>
    <w:rsid w:val="00605E62"/>
    <w:rsid w:val="00606668"/>
    <w:rsid w:val="00606E5D"/>
    <w:rsid w:val="006106BE"/>
    <w:rsid w:val="0061362B"/>
    <w:rsid w:val="006137F6"/>
    <w:rsid w:val="00614D67"/>
    <w:rsid w:val="00615173"/>
    <w:rsid w:val="006155FE"/>
    <w:rsid w:val="00615DF8"/>
    <w:rsid w:val="006161EA"/>
    <w:rsid w:val="00616BF7"/>
    <w:rsid w:val="00617EB9"/>
    <w:rsid w:val="00621240"/>
    <w:rsid w:val="00621550"/>
    <w:rsid w:val="006225C2"/>
    <w:rsid w:val="00622736"/>
    <w:rsid w:val="006230CE"/>
    <w:rsid w:val="00623364"/>
    <w:rsid w:val="0062350C"/>
    <w:rsid w:val="0062363B"/>
    <w:rsid w:val="006238CD"/>
    <w:rsid w:val="00623C14"/>
    <w:rsid w:val="00623D16"/>
    <w:rsid w:val="00624F8C"/>
    <w:rsid w:val="0062793E"/>
    <w:rsid w:val="00627965"/>
    <w:rsid w:val="00631D42"/>
    <w:rsid w:val="00631E39"/>
    <w:rsid w:val="006323CC"/>
    <w:rsid w:val="006348A2"/>
    <w:rsid w:val="006349B2"/>
    <w:rsid w:val="00640946"/>
    <w:rsid w:val="00642AB0"/>
    <w:rsid w:val="00643041"/>
    <w:rsid w:val="00643867"/>
    <w:rsid w:val="00643DE1"/>
    <w:rsid w:val="006440F2"/>
    <w:rsid w:val="0064574F"/>
    <w:rsid w:val="00646642"/>
    <w:rsid w:val="006508C8"/>
    <w:rsid w:val="00650AF8"/>
    <w:rsid w:val="00651431"/>
    <w:rsid w:val="00651A26"/>
    <w:rsid w:val="00651EAD"/>
    <w:rsid w:val="00654342"/>
    <w:rsid w:val="006559B2"/>
    <w:rsid w:val="00656798"/>
    <w:rsid w:val="006615CB"/>
    <w:rsid w:val="006617C9"/>
    <w:rsid w:val="006619F6"/>
    <w:rsid w:val="00663C0E"/>
    <w:rsid w:val="006645E2"/>
    <w:rsid w:val="00664C18"/>
    <w:rsid w:val="0066539B"/>
    <w:rsid w:val="00665BD7"/>
    <w:rsid w:val="0066656E"/>
    <w:rsid w:val="00666E4F"/>
    <w:rsid w:val="00667968"/>
    <w:rsid w:val="00670D9C"/>
    <w:rsid w:val="00672AAC"/>
    <w:rsid w:val="00673689"/>
    <w:rsid w:val="00673802"/>
    <w:rsid w:val="00675151"/>
    <w:rsid w:val="00675D2E"/>
    <w:rsid w:val="00676BC3"/>
    <w:rsid w:val="00677105"/>
    <w:rsid w:val="006776C6"/>
    <w:rsid w:val="00680DC5"/>
    <w:rsid w:val="006821D3"/>
    <w:rsid w:val="00682BCC"/>
    <w:rsid w:val="006844CC"/>
    <w:rsid w:val="00686A4F"/>
    <w:rsid w:val="006876C2"/>
    <w:rsid w:val="00691066"/>
    <w:rsid w:val="0069209D"/>
    <w:rsid w:val="006931BB"/>
    <w:rsid w:val="00695E5B"/>
    <w:rsid w:val="00696CEB"/>
    <w:rsid w:val="006A2482"/>
    <w:rsid w:val="006A2D94"/>
    <w:rsid w:val="006A3492"/>
    <w:rsid w:val="006A35A2"/>
    <w:rsid w:val="006A36D9"/>
    <w:rsid w:val="006A3CE1"/>
    <w:rsid w:val="006A473F"/>
    <w:rsid w:val="006A496D"/>
    <w:rsid w:val="006A4F7D"/>
    <w:rsid w:val="006A5689"/>
    <w:rsid w:val="006A71B8"/>
    <w:rsid w:val="006A724A"/>
    <w:rsid w:val="006A79CA"/>
    <w:rsid w:val="006A7C06"/>
    <w:rsid w:val="006B0FE8"/>
    <w:rsid w:val="006B340D"/>
    <w:rsid w:val="006B436B"/>
    <w:rsid w:val="006B76E2"/>
    <w:rsid w:val="006B7767"/>
    <w:rsid w:val="006B79C8"/>
    <w:rsid w:val="006B7C05"/>
    <w:rsid w:val="006C1E49"/>
    <w:rsid w:val="006C336C"/>
    <w:rsid w:val="006C45BF"/>
    <w:rsid w:val="006C589F"/>
    <w:rsid w:val="006C6647"/>
    <w:rsid w:val="006C6F2E"/>
    <w:rsid w:val="006C761A"/>
    <w:rsid w:val="006D0068"/>
    <w:rsid w:val="006D1AB8"/>
    <w:rsid w:val="006D1DF3"/>
    <w:rsid w:val="006D219D"/>
    <w:rsid w:val="006D3288"/>
    <w:rsid w:val="006D56B5"/>
    <w:rsid w:val="006D578B"/>
    <w:rsid w:val="006D589C"/>
    <w:rsid w:val="006D5E5D"/>
    <w:rsid w:val="006D6047"/>
    <w:rsid w:val="006D6ED4"/>
    <w:rsid w:val="006E0DE5"/>
    <w:rsid w:val="006E1055"/>
    <w:rsid w:val="006E1BD2"/>
    <w:rsid w:val="006E2103"/>
    <w:rsid w:val="006E3165"/>
    <w:rsid w:val="006E33A5"/>
    <w:rsid w:val="006E4815"/>
    <w:rsid w:val="006E4CAA"/>
    <w:rsid w:val="006E5A6E"/>
    <w:rsid w:val="006E6768"/>
    <w:rsid w:val="006E6DEC"/>
    <w:rsid w:val="006E70BD"/>
    <w:rsid w:val="006E733E"/>
    <w:rsid w:val="006F0805"/>
    <w:rsid w:val="006F14A7"/>
    <w:rsid w:val="006F1586"/>
    <w:rsid w:val="006F2333"/>
    <w:rsid w:val="006F2E10"/>
    <w:rsid w:val="006F2E5E"/>
    <w:rsid w:val="006F4A6F"/>
    <w:rsid w:val="006F50AF"/>
    <w:rsid w:val="006F51D2"/>
    <w:rsid w:val="006F640A"/>
    <w:rsid w:val="006F77C1"/>
    <w:rsid w:val="006F7912"/>
    <w:rsid w:val="00700704"/>
    <w:rsid w:val="00700E5D"/>
    <w:rsid w:val="007031D2"/>
    <w:rsid w:val="00703656"/>
    <w:rsid w:val="0070369F"/>
    <w:rsid w:val="00703A16"/>
    <w:rsid w:val="0071059E"/>
    <w:rsid w:val="00710777"/>
    <w:rsid w:val="00710846"/>
    <w:rsid w:val="00711456"/>
    <w:rsid w:val="00711A3C"/>
    <w:rsid w:val="00711CDD"/>
    <w:rsid w:val="00712507"/>
    <w:rsid w:val="0071260C"/>
    <w:rsid w:val="00712FF2"/>
    <w:rsid w:val="00715248"/>
    <w:rsid w:val="00715B54"/>
    <w:rsid w:val="00716AA9"/>
    <w:rsid w:val="00717D8A"/>
    <w:rsid w:val="0072057F"/>
    <w:rsid w:val="00720664"/>
    <w:rsid w:val="00721887"/>
    <w:rsid w:val="00721E97"/>
    <w:rsid w:val="00723398"/>
    <w:rsid w:val="00724655"/>
    <w:rsid w:val="00730478"/>
    <w:rsid w:val="00730BAB"/>
    <w:rsid w:val="00730FD4"/>
    <w:rsid w:val="00732344"/>
    <w:rsid w:val="00735B31"/>
    <w:rsid w:val="00736443"/>
    <w:rsid w:val="007366DE"/>
    <w:rsid w:val="00736C0A"/>
    <w:rsid w:val="007402C7"/>
    <w:rsid w:val="00740759"/>
    <w:rsid w:val="00741777"/>
    <w:rsid w:val="007420E3"/>
    <w:rsid w:val="0074405B"/>
    <w:rsid w:val="00744164"/>
    <w:rsid w:val="00745721"/>
    <w:rsid w:val="00745B28"/>
    <w:rsid w:val="0074718A"/>
    <w:rsid w:val="007506A5"/>
    <w:rsid w:val="00752B06"/>
    <w:rsid w:val="00753314"/>
    <w:rsid w:val="00753661"/>
    <w:rsid w:val="00755919"/>
    <w:rsid w:val="00755E53"/>
    <w:rsid w:val="00756161"/>
    <w:rsid w:val="007567AE"/>
    <w:rsid w:val="00756FCB"/>
    <w:rsid w:val="00760D98"/>
    <w:rsid w:val="0076166D"/>
    <w:rsid w:val="0076250B"/>
    <w:rsid w:val="00763479"/>
    <w:rsid w:val="00763C3E"/>
    <w:rsid w:val="00765875"/>
    <w:rsid w:val="00766C24"/>
    <w:rsid w:val="00767C65"/>
    <w:rsid w:val="00770588"/>
    <w:rsid w:val="00771431"/>
    <w:rsid w:val="0077151A"/>
    <w:rsid w:val="007740C1"/>
    <w:rsid w:val="00776140"/>
    <w:rsid w:val="007762E7"/>
    <w:rsid w:val="00776C14"/>
    <w:rsid w:val="00776D59"/>
    <w:rsid w:val="00776F0E"/>
    <w:rsid w:val="007803F4"/>
    <w:rsid w:val="00780FB0"/>
    <w:rsid w:val="00781DB5"/>
    <w:rsid w:val="00781E86"/>
    <w:rsid w:val="00782467"/>
    <w:rsid w:val="00783A0E"/>
    <w:rsid w:val="00785ABB"/>
    <w:rsid w:val="00786C29"/>
    <w:rsid w:val="007875EC"/>
    <w:rsid w:val="0079164F"/>
    <w:rsid w:val="00791C91"/>
    <w:rsid w:val="00796DA3"/>
    <w:rsid w:val="00796FF7"/>
    <w:rsid w:val="00797B0F"/>
    <w:rsid w:val="007A1334"/>
    <w:rsid w:val="007A1A71"/>
    <w:rsid w:val="007A2ABC"/>
    <w:rsid w:val="007A4FAF"/>
    <w:rsid w:val="007A5778"/>
    <w:rsid w:val="007A689B"/>
    <w:rsid w:val="007A70CC"/>
    <w:rsid w:val="007B20DA"/>
    <w:rsid w:val="007B245C"/>
    <w:rsid w:val="007B29A6"/>
    <w:rsid w:val="007B468E"/>
    <w:rsid w:val="007B508D"/>
    <w:rsid w:val="007B6228"/>
    <w:rsid w:val="007B62BF"/>
    <w:rsid w:val="007B6F0C"/>
    <w:rsid w:val="007B7105"/>
    <w:rsid w:val="007B7387"/>
    <w:rsid w:val="007C0709"/>
    <w:rsid w:val="007C1B08"/>
    <w:rsid w:val="007C3932"/>
    <w:rsid w:val="007C4435"/>
    <w:rsid w:val="007C4AC2"/>
    <w:rsid w:val="007C5A3D"/>
    <w:rsid w:val="007D092D"/>
    <w:rsid w:val="007D1421"/>
    <w:rsid w:val="007D1C27"/>
    <w:rsid w:val="007D332D"/>
    <w:rsid w:val="007D5B17"/>
    <w:rsid w:val="007D67CB"/>
    <w:rsid w:val="007D7BFB"/>
    <w:rsid w:val="007E0AB0"/>
    <w:rsid w:val="007E23AD"/>
    <w:rsid w:val="007E2CAD"/>
    <w:rsid w:val="007E3AAB"/>
    <w:rsid w:val="007E4825"/>
    <w:rsid w:val="007E6FF6"/>
    <w:rsid w:val="007F2D42"/>
    <w:rsid w:val="007F502A"/>
    <w:rsid w:val="007F744F"/>
    <w:rsid w:val="00801075"/>
    <w:rsid w:val="00801964"/>
    <w:rsid w:val="00801FA3"/>
    <w:rsid w:val="00802737"/>
    <w:rsid w:val="00802B93"/>
    <w:rsid w:val="00803FFD"/>
    <w:rsid w:val="008048C8"/>
    <w:rsid w:val="00804942"/>
    <w:rsid w:val="0080540E"/>
    <w:rsid w:val="008054E9"/>
    <w:rsid w:val="0080632C"/>
    <w:rsid w:val="00806A5C"/>
    <w:rsid w:val="00806F8A"/>
    <w:rsid w:val="00807748"/>
    <w:rsid w:val="00807AD3"/>
    <w:rsid w:val="00807BBB"/>
    <w:rsid w:val="00807DC1"/>
    <w:rsid w:val="008104DA"/>
    <w:rsid w:val="00810F9D"/>
    <w:rsid w:val="00812653"/>
    <w:rsid w:val="00812FAF"/>
    <w:rsid w:val="00813DA6"/>
    <w:rsid w:val="00814047"/>
    <w:rsid w:val="008167BC"/>
    <w:rsid w:val="00817A08"/>
    <w:rsid w:val="00817AC1"/>
    <w:rsid w:val="008205A5"/>
    <w:rsid w:val="008206D8"/>
    <w:rsid w:val="00821449"/>
    <w:rsid w:val="00822274"/>
    <w:rsid w:val="008236D2"/>
    <w:rsid w:val="00823AB5"/>
    <w:rsid w:val="00824F2E"/>
    <w:rsid w:val="00825252"/>
    <w:rsid w:val="008252D8"/>
    <w:rsid w:val="008262F3"/>
    <w:rsid w:val="0082667A"/>
    <w:rsid w:val="00826867"/>
    <w:rsid w:val="008276EB"/>
    <w:rsid w:val="00827B9A"/>
    <w:rsid w:val="0083030C"/>
    <w:rsid w:val="0083098E"/>
    <w:rsid w:val="00831199"/>
    <w:rsid w:val="00831BF0"/>
    <w:rsid w:val="00831CED"/>
    <w:rsid w:val="00832357"/>
    <w:rsid w:val="00832AE2"/>
    <w:rsid w:val="00833446"/>
    <w:rsid w:val="0083356B"/>
    <w:rsid w:val="00834365"/>
    <w:rsid w:val="00834762"/>
    <w:rsid w:val="00835F1C"/>
    <w:rsid w:val="00837B85"/>
    <w:rsid w:val="008400F7"/>
    <w:rsid w:val="00840459"/>
    <w:rsid w:val="00840CFB"/>
    <w:rsid w:val="00841710"/>
    <w:rsid w:val="00843509"/>
    <w:rsid w:val="00845F0D"/>
    <w:rsid w:val="00847355"/>
    <w:rsid w:val="00851F8A"/>
    <w:rsid w:val="00852316"/>
    <w:rsid w:val="00852C89"/>
    <w:rsid w:val="00852FC2"/>
    <w:rsid w:val="008536B3"/>
    <w:rsid w:val="008536C1"/>
    <w:rsid w:val="00853C8F"/>
    <w:rsid w:val="00855210"/>
    <w:rsid w:val="008552D4"/>
    <w:rsid w:val="00855392"/>
    <w:rsid w:val="0085742F"/>
    <w:rsid w:val="008606FA"/>
    <w:rsid w:val="00861A57"/>
    <w:rsid w:val="00862CE6"/>
    <w:rsid w:val="00863030"/>
    <w:rsid w:val="0086396E"/>
    <w:rsid w:val="00863ABB"/>
    <w:rsid w:val="008646E5"/>
    <w:rsid w:val="0086480C"/>
    <w:rsid w:val="00864C76"/>
    <w:rsid w:val="00864DEA"/>
    <w:rsid w:val="00864FF2"/>
    <w:rsid w:val="0086567B"/>
    <w:rsid w:val="0086629F"/>
    <w:rsid w:val="00866324"/>
    <w:rsid w:val="00867C72"/>
    <w:rsid w:val="00867FF0"/>
    <w:rsid w:val="008706E3"/>
    <w:rsid w:val="00870951"/>
    <w:rsid w:val="00871A96"/>
    <w:rsid w:val="0087313E"/>
    <w:rsid w:val="008736F0"/>
    <w:rsid w:val="0087371E"/>
    <w:rsid w:val="008741C6"/>
    <w:rsid w:val="008772AD"/>
    <w:rsid w:val="00877B2E"/>
    <w:rsid w:val="00880E94"/>
    <w:rsid w:val="00881FF7"/>
    <w:rsid w:val="0088302D"/>
    <w:rsid w:val="0088381D"/>
    <w:rsid w:val="00883B5C"/>
    <w:rsid w:val="00883DEA"/>
    <w:rsid w:val="00883F42"/>
    <w:rsid w:val="00884835"/>
    <w:rsid w:val="00884C7A"/>
    <w:rsid w:val="00886422"/>
    <w:rsid w:val="0088669B"/>
    <w:rsid w:val="0088706C"/>
    <w:rsid w:val="0088750A"/>
    <w:rsid w:val="00887A49"/>
    <w:rsid w:val="00891B5B"/>
    <w:rsid w:val="00892B2D"/>
    <w:rsid w:val="00892B68"/>
    <w:rsid w:val="00893D98"/>
    <w:rsid w:val="008959D1"/>
    <w:rsid w:val="00896C3F"/>
    <w:rsid w:val="00896E74"/>
    <w:rsid w:val="00896F02"/>
    <w:rsid w:val="008976CC"/>
    <w:rsid w:val="008977B5"/>
    <w:rsid w:val="008A0B59"/>
    <w:rsid w:val="008A265E"/>
    <w:rsid w:val="008A415C"/>
    <w:rsid w:val="008A546F"/>
    <w:rsid w:val="008A644E"/>
    <w:rsid w:val="008A662A"/>
    <w:rsid w:val="008A69B1"/>
    <w:rsid w:val="008A7333"/>
    <w:rsid w:val="008A7990"/>
    <w:rsid w:val="008A7C6A"/>
    <w:rsid w:val="008B1358"/>
    <w:rsid w:val="008B160E"/>
    <w:rsid w:val="008B2210"/>
    <w:rsid w:val="008B3348"/>
    <w:rsid w:val="008B3F21"/>
    <w:rsid w:val="008B49B0"/>
    <w:rsid w:val="008B4F67"/>
    <w:rsid w:val="008B6599"/>
    <w:rsid w:val="008B7806"/>
    <w:rsid w:val="008B7C34"/>
    <w:rsid w:val="008C10F6"/>
    <w:rsid w:val="008C160F"/>
    <w:rsid w:val="008C17C4"/>
    <w:rsid w:val="008C1BFB"/>
    <w:rsid w:val="008C3012"/>
    <w:rsid w:val="008C4639"/>
    <w:rsid w:val="008C544A"/>
    <w:rsid w:val="008C5F37"/>
    <w:rsid w:val="008D17F9"/>
    <w:rsid w:val="008D2289"/>
    <w:rsid w:val="008D629D"/>
    <w:rsid w:val="008D6AFC"/>
    <w:rsid w:val="008E32E7"/>
    <w:rsid w:val="008E69EE"/>
    <w:rsid w:val="008E69F8"/>
    <w:rsid w:val="008E79D3"/>
    <w:rsid w:val="008F0142"/>
    <w:rsid w:val="008F29E1"/>
    <w:rsid w:val="008F317F"/>
    <w:rsid w:val="008F3A66"/>
    <w:rsid w:val="008F44FD"/>
    <w:rsid w:val="008F4851"/>
    <w:rsid w:val="008F49E4"/>
    <w:rsid w:val="008F4B60"/>
    <w:rsid w:val="008F725D"/>
    <w:rsid w:val="00901811"/>
    <w:rsid w:val="00901B41"/>
    <w:rsid w:val="00901DD8"/>
    <w:rsid w:val="00901E51"/>
    <w:rsid w:val="00904FF7"/>
    <w:rsid w:val="009056ED"/>
    <w:rsid w:val="009058E0"/>
    <w:rsid w:val="00906983"/>
    <w:rsid w:val="00906D13"/>
    <w:rsid w:val="00906F7E"/>
    <w:rsid w:val="00907F8C"/>
    <w:rsid w:val="00911626"/>
    <w:rsid w:val="00911746"/>
    <w:rsid w:val="00911CE3"/>
    <w:rsid w:val="00912442"/>
    <w:rsid w:val="00913571"/>
    <w:rsid w:val="009138A4"/>
    <w:rsid w:val="009162C3"/>
    <w:rsid w:val="00916ABA"/>
    <w:rsid w:val="00917807"/>
    <w:rsid w:val="00920953"/>
    <w:rsid w:val="00920D83"/>
    <w:rsid w:val="009211ED"/>
    <w:rsid w:val="009219B2"/>
    <w:rsid w:val="00921AB7"/>
    <w:rsid w:val="00921CFC"/>
    <w:rsid w:val="0092236B"/>
    <w:rsid w:val="0092266E"/>
    <w:rsid w:val="00922CE8"/>
    <w:rsid w:val="00925D5A"/>
    <w:rsid w:val="00926251"/>
    <w:rsid w:val="00926CEA"/>
    <w:rsid w:val="0092779A"/>
    <w:rsid w:val="00930078"/>
    <w:rsid w:val="009302BC"/>
    <w:rsid w:val="00930AD0"/>
    <w:rsid w:val="00931717"/>
    <w:rsid w:val="00933D69"/>
    <w:rsid w:val="0093445B"/>
    <w:rsid w:val="00934485"/>
    <w:rsid w:val="00935191"/>
    <w:rsid w:val="00935AC2"/>
    <w:rsid w:val="009372B2"/>
    <w:rsid w:val="009425F0"/>
    <w:rsid w:val="00942AC3"/>
    <w:rsid w:val="00942C60"/>
    <w:rsid w:val="009434B9"/>
    <w:rsid w:val="00943907"/>
    <w:rsid w:val="00943C7C"/>
    <w:rsid w:val="00944A70"/>
    <w:rsid w:val="00944F93"/>
    <w:rsid w:val="00945772"/>
    <w:rsid w:val="00945A6A"/>
    <w:rsid w:val="0094652D"/>
    <w:rsid w:val="00947CE4"/>
    <w:rsid w:val="00947F9D"/>
    <w:rsid w:val="00950201"/>
    <w:rsid w:val="009504EE"/>
    <w:rsid w:val="00952030"/>
    <w:rsid w:val="0095295B"/>
    <w:rsid w:val="00954615"/>
    <w:rsid w:val="009572DE"/>
    <w:rsid w:val="00962393"/>
    <w:rsid w:val="009626FC"/>
    <w:rsid w:val="00962F6C"/>
    <w:rsid w:val="00963750"/>
    <w:rsid w:val="00963C3F"/>
    <w:rsid w:val="00965217"/>
    <w:rsid w:val="00965386"/>
    <w:rsid w:val="0096644A"/>
    <w:rsid w:val="00966F90"/>
    <w:rsid w:val="00967205"/>
    <w:rsid w:val="00967375"/>
    <w:rsid w:val="009676A1"/>
    <w:rsid w:val="009678A6"/>
    <w:rsid w:val="009725F1"/>
    <w:rsid w:val="009743C5"/>
    <w:rsid w:val="00974D79"/>
    <w:rsid w:val="0097518A"/>
    <w:rsid w:val="00975711"/>
    <w:rsid w:val="0097571E"/>
    <w:rsid w:val="00975CBF"/>
    <w:rsid w:val="00975FF2"/>
    <w:rsid w:val="009762B1"/>
    <w:rsid w:val="009769C7"/>
    <w:rsid w:val="00977AA8"/>
    <w:rsid w:val="00981AE4"/>
    <w:rsid w:val="00982D2D"/>
    <w:rsid w:val="00983226"/>
    <w:rsid w:val="00984813"/>
    <w:rsid w:val="00985257"/>
    <w:rsid w:val="00985BB1"/>
    <w:rsid w:val="009861A8"/>
    <w:rsid w:val="00987420"/>
    <w:rsid w:val="00987B2A"/>
    <w:rsid w:val="00987E5D"/>
    <w:rsid w:val="00991036"/>
    <w:rsid w:val="009928E5"/>
    <w:rsid w:val="00994B92"/>
    <w:rsid w:val="009A0373"/>
    <w:rsid w:val="009A4302"/>
    <w:rsid w:val="009A449C"/>
    <w:rsid w:val="009A5F50"/>
    <w:rsid w:val="009A6473"/>
    <w:rsid w:val="009A791C"/>
    <w:rsid w:val="009B2F71"/>
    <w:rsid w:val="009B318D"/>
    <w:rsid w:val="009B3DA4"/>
    <w:rsid w:val="009B5369"/>
    <w:rsid w:val="009B6A79"/>
    <w:rsid w:val="009B70F8"/>
    <w:rsid w:val="009B72AE"/>
    <w:rsid w:val="009B78D7"/>
    <w:rsid w:val="009B7DBE"/>
    <w:rsid w:val="009C034E"/>
    <w:rsid w:val="009C174C"/>
    <w:rsid w:val="009C1E96"/>
    <w:rsid w:val="009C27CC"/>
    <w:rsid w:val="009C2A20"/>
    <w:rsid w:val="009C41CA"/>
    <w:rsid w:val="009C43AD"/>
    <w:rsid w:val="009C5F6C"/>
    <w:rsid w:val="009C7CEB"/>
    <w:rsid w:val="009D0533"/>
    <w:rsid w:val="009D0FC1"/>
    <w:rsid w:val="009D1879"/>
    <w:rsid w:val="009D1BCC"/>
    <w:rsid w:val="009D1E43"/>
    <w:rsid w:val="009D2598"/>
    <w:rsid w:val="009D3AE7"/>
    <w:rsid w:val="009D5705"/>
    <w:rsid w:val="009D6D24"/>
    <w:rsid w:val="009E0A1A"/>
    <w:rsid w:val="009E0B93"/>
    <w:rsid w:val="009E134F"/>
    <w:rsid w:val="009E2AC6"/>
    <w:rsid w:val="009E41A2"/>
    <w:rsid w:val="009E52B9"/>
    <w:rsid w:val="009E5BB4"/>
    <w:rsid w:val="009E6201"/>
    <w:rsid w:val="009E6E2A"/>
    <w:rsid w:val="009E7247"/>
    <w:rsid w:val="009E72A2"/>
    <w:rsid w:val="009F02DC"/>
    <w:rsid w:val="009F0A72"/>
    <w:rsid w:val="009F1132"/>
    <w:rsid w:val="009F1617"/>
    <w:rsid w:val="009F2364"/>
    <w:rsid w:val="009F2BC9"/>
    <w:rsid w:val="009F4004"/>
    <w:rsid w:val="009F4215"/>
    <w:rsid w:val="009F5B12"/>
    <w:rsid w:val="009F71BB"/>
    <w:rsid w:val="009F7EDB"/>
    <w:rsid w:val="00A01E2E"/>
    <w:rsid w:val="00A02C86"/>
    <w:rsid w:val="00A042BB"/>
    <w:rsid w:val="00A0492F"/>
    <w:rsid w:val="00A04DB9"/>
    <w:rsid w:val="00A04F77"/>
    <w:rsid w:val="00A062CD"/>
    <w:rsid w:val="00A073FB"/>
    <w:rsid w:val="00A10418"/>
    <w:rsid w:val="00A107D9"/>
    <w:rsid w:val="00A10FF6"/>
    <w:rsid w:val="00A1156F"/>
    <w:rsid w:val="00A14933"/>
    <w:rsid w:val="00A15A5E"/>
    <w:rsid w:val="00A1768A"/>
    <w:rsid w:val="00A211B1"/>
    <w:rsid w:val="00A22568"/>
    <w:rsid w:val="00A25242"/>
    <w:rsid w:val="00A2617E"/>
    <w:rsid w:val="00A264A2"/>
    <w:rsid w:val="00A2792C"/>
    <w:rsid w:val="00A301C1"/>
    <w:rsid w:val="00A31749"/>
    <w:rsid w:val="00A31971"/>
    <w:rsid w:val="00A32C8D"/>
    <w:rsid w:val="00A32EA4"/>
    <w:rsid w:val="00A3354D"/>
    <w:rsid w:val="00A335D6"/>
    <w:rsid w:val="00A33C8D"/>
    <w:rsid w:val="00A34CFE"/>
    <w:rsid w:val="00A359D2"/>
    <w:rsid w:val="00A361B6"/>
    <w:rsid w:val="00A36E0B"/>
    <w:rsid w:val="00A36F0C"/>
    <w:rsid w:val="00A36F69"/>
    <w:rsid w:val="00A37367"/>
    <w:rsid w:val="00A40524"/>
    <w:rsid w:val="00A41410"/>
    <w:rsid w:val="00A41E0A"/>
    <w:rsid w:val="00A4261A"/>
    <w:rsid w:val="00A42DF7"/>
    <w:rsid w:val="00A440BD"/>
    <w:rsid w:val="00A44829"/>
    <w:rsid w:val="00A44E14"/>
    <w:rsid w:val="00A45CAB"/>
    <w:rsid w:val="00A45CE2"/>
    <w:rsid w:val="00A4622E"/>
    <w:rsid w:val="00A46EC9"/>
    <w:rsid w:val="00A472FF"/>
    <w:rsid w:val="00A47CD3"/>
    <w:rsid w:val="00A507E9"/>
    <w:rsid w:val="00A50C0C"/>
    <w:rsid w:val="00A5169C"/>
    <w:rsid w:val="00A52B30"/>
    <w:rsid w:val="00A535B5"/>
    <w:rsid w:val="00A53B9D"/>
    <w:rsid w:val="00A54077"/>
    <w:rsid w:val="00A544BE"/>
    <w:rsid w:val="00A54F3F"/>
    <w:rsid w:val="00A57AEB"/>
    <w:rsid w:val="00A57F92"/>
    <w:rsid w:val="00A6188A"/>
    <w:rsid w:val="00A618D4"/>
    <w:rsid w:val="00A6203E"/>
    <w:rsid w:val="00A633CD"/>
    <w:rsid w:val="00A63757"/>
    <w:rsid w:val="00A639CF"/>
    <w:rsid w:val="00A65490"/>
    <w:rsid w:val="00A67248"/>
    <w:rsid w:val="00A6724C"/>
    <w:rsid w:val="00A67D0D"/>
    <w:rsid w:val="00A71646"/>
    <w:rsid w:val="00A726EC"/>
    <w:rsid w:val="00A75FE5"/>
    <w:rsid w:val="00A76AB8"/>
    <w:rsid w:val="00A82B06"/>
    <w:rsid w:val="00A82D7E"/>
    <w:rsid w:val="00A839DC"/>
    <w:rsid w:val="00A83A2A"/>
    <w:rsid w:val="00A83EA5"/>
    <w:rsid w:val="00A85B9E"/>
    <w:rsid w:val="00A869AE"/>
    <w:rsid w:val="00A8720C"/>
    <w:rsid w:val="00A8720F"/>
    <w:rsid w:val="00A87842"/>
    <w:rsid w:val="00A91214"/>
    <w:rsid w:val="00A91838"/>
    <w:rsid w:val="00A919F0"/>
    <w:rsid w:val="00A9705F"/>
    <w:rsid w:val="00AA0C1D"/>
    <w:rsid w:val="00AA128D"/>
    <w:rsid w:val="00AA162E"/>
    <w:rsid w:val="00AA1AD4"/>
    <w:rsid w:val="00AA20C3"/>
    <w:rsid w:val="00AA2BB3"/>
    <w:rsid w:val="00AA31D2"/>
    <w:rsid w:val="00AA3560"/>
    <w:rsid w:val="00AA363C"/>
    <w:rsid w:val="00AA38E8"/>
    <w:rsid w:val="00AA3BAF"/>
    <w:rsid w:val="00AA4458"/>
    <w:rsid w:val="00AA4472"/>
    <w:rsid w:val="00AA505D"/>
    <w:rsid w:val="00AA509A"/>
    <w:rsid w:val="00AA5F21"/>
    <w:rsid w:val="00AA7226"/>
    <w:rsid w:val="00AA7B63"/>
    <w:rsid w:val="00AB0DAA"/>
    <w:rsid w:val="00AB21BC"/>
    <w:rsid w:val="00AB2B1C"/>
    <w:rsid w:val="00AB30B0"/>
    <w:rsid w:val="00AB38B6"/>
    <w:rsid w:val="00AB4164"/>
    <w:rsid w:val="00AB4304"/>
    <w:rsid w:val="00AB4EB1"/>
    <w:rsid w:val="00AB5546"/>
    <w:rsid w:val="00AB5980"/>
    <w:rsid w:val="00AB5E2E"/>
    <w:rsid w:val="00AB75D9"/>
    <w:rsid w:val="00AC0BEE"/>
    <w:rsid w:val="00AC0D10"/>
    <w:rsid w:val="00AC12A1"/>
    <w:rsid w:val="00AC29C5"/>
    <w:rsid w:val="00AC2C1D"/>
    <w:rsid w:val="00AC3A98"/>
    <w:rsid w:val="00AC484C"/>
    <w:rsid w:val="00AC4AB6"/>
    <w:rsid w:val="00AC4C51"/>
    <w:rsid w:val="00AC5110"/>
    <w:rsid w:val="00AC52E9"/>
    <w:rsid w:val="00AC7942"/>
    <w:rsid w:val="00AC79DB"/>
    <w:rsid w:val="00AD0438"/>
    <w:rsid w:val="00AD1CD6"/>
    <w:rsid w:val="00AD2015"/>
    <w:rsid w:val="00AD64E6"/>
    <w:rsid w:val="00AD6BF8"/>
    <w:rsid w:val="00AE4DB1"/>
    <w:rsid w:val="00AE50FE"/>
    <w:rsid w:val="00AE7982"/>
    <w:rsid w:val="00AF02EB"/>
    <w:rsid w:val="00AF07AA"/>
    <w:rsid w:val="00AF0893"/>
    <w:rsid w:val="00AF239D"/>
    <w:rsid w:val="00AF29EB"/>
    <w:rsid w:val="00AF39EA"/>
    <w:rsid w:val="00AF3E5C"/>
    <w:rsid w:val="00AF419F"/>
    <w:rsid w:val="00AF4462"/>
    <w:rsid w:val="00AF47F3"/>
    <w:rsid w:val="00AF4DF3"/>
    <w:rsid w:val="00AF71A7"/>
    <w:rsid w:val="00B00087"/>
    <w:rsid w:val="00B0011C"/>
    <w:rsid w:val="00B027EE"/>
    <w:rsid w:val="00B0405F"/>
    <w:rsid w:val="00B040AA"/>
    <w:rsid w:val="00B04F5A"/>
    <w:rsid w:val="00B11F8D"/>
    <w:rsid w:val="00B12C43"/>
    <w:rsid w:val="00B13300"/>
    <w:rsid w:val="00B13EA5"/>
    <w:rsid w:val="00B141DE"/>
    <w:rsid w:val="00B15234"/>
    <w:rsid w:val="00B16029"/>
    <w:rsid w:val="00B16528"/>
    <w:rsid w:val="00B16B9B"/>
    <w:rsid w:val="00B16E54"/>
    <w:rsid w:val="00B16FB7"/>
    <w:rsid w:val="00B21546"/>
    <w:rsid w:val="00B220B7"/>
    <w:rsid w:val="00B22FB9"/>
    <w:rsid w:val="00B25020"/>
    <w:rsid w:val="00B256D6"/>
    <w:rsid w:val="00B26D3A"/>
    <w:rsid w:val="00B302ED"/>
    <w:rsid w:val="00B3376E"/>
    <w:rsid w:val="00B3456E"/>
    <w:rsid w:val="00B3585D"/>
    <w:rsid w:val="00B37986"/>
    <w:rsid w:val="00B37FA4"/>
    <w:rsid w:val="00B41A98"/>
    <w:rsid w:val="00B41EDC"/>
    <w:rsid w:val="00B42D5E"/>
    <w:rsid w:val="00B437DA"/>
    <w:rsid w:val="00B44878"/>
    <w:rsid w:val="00B462B0"/>
    <w:rsid w:val="00B46E98"/>
    <w:rsid w:val="00B4724E"/>
    <w:rsid w:val="00B478BA"/>
    <w:rsid w:val="00B5337C"/>
    <w:rsid w:val="00B53E54"/>
    <w:rsid w:val="00B54F90"/>
    <w:rsid w:val="00B551F6"/>
    <w:rsid w:val="00B57F00"/>
    <w:rsid w:val="00B61A9E"/>
    <w:rsid w:val="00B62EA7"/>
    <w:rsid w:val="00B63461"/>
    <w:rsid w:val="00B63CF1"/>
    <w:rsid w:val="00B64994"/>
    <w:rsid w:val="00B65187"/>
    <w:rsid w:val="00B65580"/>
    <w:rsid w:val="00B6564F"/>
    <w:rsid w:val="00B66505"/>
    <w:rsid w:val="00B704C0"/>
    <w:rsid w:val="00B70A4F"/>
    <w:rsid w:val="00B70C0F"/>
    <w:rsid w:val="00B70F55"/>
    <w:rsid w:val="00B71F2D"/>
    <w:rsid w:val="00B73CB9"/>
    <w:rsid w:val="00B73E4F"/>
    <w:rsid w:val="00B74288"/>
    <w:rsid w:val="00B759B8"/>
    <w:rsid w:val="00B77E0D"/>
    <w:rsid w:val="00B804BD"/>
    <w:rsid w:val="00B809C5"/>
    <w:rsid w:val="00B81470"/>
    <w:rsid w:val="00B81D60"/>
    <w:rsid w:val="00B820D5"/>
    <w:rsid w:val="00B83DC0"/>
    <w:rsid w:val="00B85B37"/>
    <w:rsid w:val="00B86052"/>
    <w:rsid w:val="00B8667E"/>
    <w:rsid w:val="00B86756"/>
    <w:rsid w:val="00B903AA"/>
    <w:rsid w:val="00B90D70"/>
    <w:rsid w:val="00B91775"/>
    <w:rsid w:val="00B91795"/>
    <w:rsid w:val="00B9473B"/>
    <w:rsid w:val="00B95EAE"/>
    <w:rsid w:val="00B9732F"/>
    <w:rsid w:val="00B97FC9"/>
    <w:rsid w:val="00BA1885"/>
    <w:rsid w:val="00BA1B0B"/>
    <w:rsid w:val="00BA1E07"/>
    <w:rsid w:val="00BA4780"/>
    <w:rsid w:val="00BA5D02"/>
    <w:rsid w:val="00BA767E"/>
    <w:rsid w:val="00BB021B"/>
    <w:rsid w:val="00BB249E"/>
    <w:rsid w:val="00BB2BAC"/>
    <w:rsid w:val="00BB2BC8"/>
    <w:rsid w:val="00BB321C"/>
    <w:rsid w:val="00BB38BB"/>
    <w:rsid w:val="00BB5B16"/>
    <w:rsid w:val="00BB7A7A"/>
    <w:rsid w:val="00BC0378"/>
    <w:rsid w:val="00BC1691"/>
    <w:rsid w:val="00BC4D94"/>
    <w:rsid w:val="00BC5851"/>
    <w:rsid w:val="00BC64C7"/>
    <w:rsid w:val="00BD0FD2"/>
    <w:rsid w:val="00BD11A9"/>
    <w:rsid w:val="00BD273E"/>
    <w:rsid w:val="00BD32B9"/>
    <w:rsid w:val="00BD59A4"/>
    <w:rsid w:val="00BD6B2E"/>
    <w:rsid w:val="00BE06AB"/>
    <w:rsid w:val="00BE0D35"/>
    <w:rsid w:val="00BE152C"/>
    <w:rsid w:val="00BE4DB1"/>
    <w:rsid w:val="00BE58E7"/>
    <w:rsid w:val="00BE639A"/>
    <w:rsid w:val="00BE79A8"/>
    <w:rsid w:val="00BF1FA9"/>
    <w:rsid w:val="00BF43FF"/>
    <w:rsid w:val="00BF4EAE"/>
    <w:rsid w:val="00BF52C2"/>
    <w:rsid w:val="00BF5416"/>
    <w:rsid w:val="00BF601A"/>
    <w:rsid w:val="00C0029F"/>
    <w:rsid w:val="00C0155E"/>
    <w:rsid w:val="00C02507"/>
    <w:rsid w:val="00C02552"/>
    <w:rsid w:val="00C050BB"/>
    <w:rsid w:val="00C0710D"/>
    <w:rsid w:val="00C078CD"/>
    <w:rsid w:val="00C112FA"/>
    <w:rsid w:val="00C113D9"/>
    <w:rsid w:val="00C114EB"/>
    <w:rsid w:val="00C11508"/>
    <w:rsid w:val="00C11938"/>
    <w:rsid w:val="00C11B75"/>
    <w:rsid w:val="00C1232C"/>
    <w:rsid w:val="00C123BE"/>
    <w:rsid w:val="00C13BCD"/>
    <w:rsid w:val="00C13C63"/>
    <w:rsid w:val="00C14AFB"/>
    <w:rsid w:val="00C15356"/>
    <w:rsid w:val="00C161EA"/>
    <w:rsid w:val="00C1654B"/>
    <w:rsid w:val="00C16619"/>
    <w:rsid w:val="00C179DD"/>
    <w:rsid w:val="00C17E9A"/>
    <w:rsid w:val="00C200DC"/>
    <w:rsid w:val="00C21D98"/>
    <w:rsid w:val="00C22011"/>
    <w:rsid w:val="00C22585"/>
    <w:rsid w:val="00C22E0B"/>
    <w:rsid w:val="00C23BC3"/>
    <w:rsid w:val="00C24780"/>
    <w:rsid w:val="00C25258"/>
    <w:rsid w:val="00C2581C"/>
    <w:rsid w:val="00C2672A"/>
    <w:rsid w:val="00C26D6D"/>
    <w:rsid w:val="00C26E3B"/>
    <w:rsid w:val="00C30460"/>
    <w:rsid w:val="00C31B66"/>
    <w:rsid w:val="00C32036"/>
    <w:rsid w:val="00C3237D"/>
    <w:rsid w:val="00C3239E"/>
    <w:rsid w:val="00C341B0"/>
    <w:rsid w:val="00C34BCB"/>
    <w:rsid w:val="00C35B93"/>
    <w:rsid w:val="00C36597"/>
    <w:rsid w:val="00C37228"/>
    <w:rsid w:val="00C372E5"/>
    <w:rsid w:val="00C379C4"/>
    <w:rsid w:val="00C42732"/>
    <w:rsid w:val="00C432A4"/>
    <w:rsid w:val="00C43A9B"/>
    <w:rsid w:val="00C442F6"/>
    <w:rsid w:val="00C449DE"/>
    <w:rsid w:val="00C459C6"/>
    <w:rsid w:val="00C46AFB"/>
    <w:rsid w:val="00C473E4"/>
    <w:rsid w:val="00C504B6"/>
    <w:rsid w:val="00C52166"/>
    <w:rsid w:val="00C57004"/>
    <w:rsid w:val="00C5773D"/>
    <w:rsid w:val="00C60568"/>
    <w:rsid w:val="00C605A4"/>
    <w:rsid w:val="00C61C41"/>
    <w:rsid w:val="00C62A72"/>
    <w:rsid w:val="00C62F75"/>
    <w:rsid w:val="00C632D3"/>
    <w:rsid w:val="00C65209"/>
    <w:rsid w:val="00C65895"/>
    <w:rsid w:val="00C6605E"/>
    <w:rsid w:val="00C70E02"/>
    <w:rsid w:val="00C7192C"/>
    <w:rsid w:val="00C71F0D"/>
    <w:rsid w:val="00C733A5"/>
    <w:rsid w:val="00C736BD"/>
    <w:rsid w:val="00C73D52"/>
    <w:rsid w:val="00C742AB"/>
    <w:rsid w:val="00C749A3"/>
    <w:rsid w:val="00C74D63"/>
    <w:rsid w:val="00C756C5"/>
    <w:rsid w:val="00C762F3"/>
    <w:rsid w:val="00C772FB"/>
    <w:rsid w:val="00C779CD"/>
    <w:rsid w:val="00C77A44"/>
    <w:rsid w:val="00C77B72"/>
    <w:rsid w:val="00C800EF"/>
    <w:rsid w:val="00C8026C"/>
    <w:rsid w:val="00C8036B"/>
    <w:rsid w:val="00C8045B"/>
    <w:rsid w:val="00C810A3"/>
    <w:rsid w:val="00C810D2"/>
    <w:rsid w:val="00C8173C"/>
    <w:rsid w:val="00C8332A"/>
    <w:rsid w:val="00C8358F"/>
    <w:rsid w:val="00C83A46"/>
    <w:rsid w:val="00C83AAD"/>
    <w:rsid w:val="00C83DEB"/>
    <w:rsid w:val="00C84523"/>
    <w:rsid w:val="00C8465F"/>
    <w:rsid w:val="00C84712"/>
    <w:rsid w:val="00C8471B"/>
    <w:rsid w:val="00C848F5"/>
    <w:rsid w:val="00C8496E"/>
    <w:rsid w:val="00C870D5"/>
    <w:rsid w:val="00C8745A"/>
    <w:rsid w:val="00C87975"/>
    <w:rsid w:val="00C90AE4"/>
    <w:rsid w:val="00C91785"/>
    <w:rsid w:val="00C92C68"/>
    <w:rsid w:val="00C9376E"/>
    <w:rsid w:val="00C939C3"/>
    <w:rsid w:val="00C93B70"/>
    <w:rsid w:val="00C93E7D"/>
    <w:rsid w:val="00C941B2"/>
    <w:rsid w:val="00C9429B"/>
    <w:rsid w:val="00C94C02"/>
    <w:rsid w:val="00C955FF"/>
    <w:rsid w:val="00C96D0A"/>
    <w:rsid w:val="00C9701E"/>
    <w:rsid w:val="00C97731"/>
    <w:rsid w:val="00CA02E5"/>
    <w:rsid w:val="00CA07A1"/>
    <w:rsid w:val="00CA1EC7"/>
    <w:rsid w:val="00CA2E02"/>
    <w:rsid w:val="00CA2F76"/>
    <w:rsid w:val="00CA4133"/>
    <w:rsid w:val="00CA4D57"/>
    <w:rsid w:val="00CA57F1"/>
    <w:rsid w:val="00CA6728"/>
    <w:rsid w:val="00CA700B"/>
    <w:rsid w:val="00CA74DE"/>
    <w:rsid w:val="00CB147C"/>
    <w:rsid w:val="00CB2C04"/>
    <w:rsid w:val="00CB3E6C"/>
    <w:rsid w:val="00CB4354"/>
    <w:rsid w:val="00CB4454"/>
    <w:rsid w:val="00CB5195"/>
    <w:rsid w:val="00CB6817"/>
    <w:rsid w:val="00CC0229"/>
    <w:rsid w:val="00CC0A8A"/>
    <w:rsid w:val="00CC25DF"/>
    <w:rsid w:val="00CC3690"/>
    <w:rsid w:val="00CC3E68"/>
    <w:rsid w:val="00CC5D69"/>
    <w:rsid w:val="00CC6D70"/>
    <w:rsid w:val="00CC77FD"/>
    <w:rsid w:val="00CD0A23"/>
    <w:rsid w:val="00CD154B"/>
    <w:rsid w:val="00CD169D"/>
    <w:rsid w:val="00CD1F2B"/>
    <w:rsid w:val="00CD248D"/>
    <w:rsid w:val="00CD255C"/>
    <w:rsid w:val="00CD307C"/>
    <w:rsid w:val="00CD4183"/>
    <w:rsid w:val="00CD4A65"/>
    <w:rsid w:val="00CD54EA"/>
    <w:rsid w:val="00CD56D0"/>
    <w:rsid w:val="00CD5782"/>
    <w:rsid w:val="00CD6392"/>
    <w:rsid w:val="00CD6981"/>
    <w:rsid w:val="00CD6B31"/>
    <w:rsid w:val="00CD6E4C"/>
    <w:rsid w:val="00CD7C29"/>
    <w:rsid w:val="00CE0124"/>
    <w:rsid w:val="00CE13BE"/>
    <w:rsid w:val="00CE18DA"/>
    <w:rsid w:val="00CE34FC"/>
    <w:rsid w:val="00CE582E"/>
    <w:rsid w:val="00CE5E98"/>
    <w:rsid w:val="00CF04BA"/>
    <w:rsid w:val="00CF08AC"/>
    <w:rsid w:val="00CF1152"/>
    <w:rsid w:val="00CF3C78"/>
    <w:rsid w:val="00CF40FD"/>
    <w:rsid w:val="00CF5C9A"/>
    <w:rsid w:val="00CF7367"/>
    <w:rsid w:val="00CF73B5"/>
    <w:rsid w:val="00CF7426"/>
    <w:rsid w:val="00D0055F"/>
    <w:rsid w:val="00D00F45"/>
    <w:rsid w:val="00D016C9"/>
    <w:rsid w:val="00D02083"/>
    <w:rsid w:val="00D0327C"/>
    <w:rsid w:val="00D03A09"/>
    <w:rsid w:val="00D03C4D"/>
    <w:rsid w:val="00D04FBB"/>
    <w:rsid w:val="00D05336"/>
    <w:rsid w:val="00D064ED"/>
    <w:rsid w:val="00D07E2D"/>
    <w:rsid w:val="00D11B6E"/>
    <w:rsid w:val="00D12330"/>
    <w:rsid w:val="00D123F6"/>
    <w:rsid w:val="00D12709"/>
    <w:rsid w:val="00D1403C"/>
    <w:rsid w:val="00D16AAA"/>
    <w:rsid w:val="00D20B14"/>
    <w:rsid w:val="00D21239"/>
    <w:rsid w:val="00D22BA1"/>
    <w:rsid w:val="00D244A8"/>
    <w:rsid w:val="00D248E0"/>
    <w:rsid w:val="00D259D9"/>
    <w:rsid w:val="00D2615C"/>
    <w:rsid w:val="00D261B5"/>
    <w:rsid w:val="00D26986"/>
    <w:rsid w:val="00D3096B"/>
    <w:rsid w:val="00D31010"/>
    <w:rsid w:val="00D317AB"/>
    <w:rsid w:val="00D31A8B"/>
    <w:rsid w:val="00D31B3E"/>
    <w:rsid w:val="00D326C6"/>
    <w:rsid w:val="00D3302B"/>
    <w:rsid w:val="00D338CE"/>
    <w:rsid w:val="00D33938"/>
    <w:rsid w:val="00D33A48"/>
    <w:rsid w:val="00D33B4A"/>
    <w:rsid w:val="00D346C1"/>
    <w:rsid w:val="00D36A70"/>
    <w:rsid w:val="00D4159B"/>
    <w:rsid w:val="00D42FFE"/>
    <w:rsid w:val="00D43F7D"/>
    <w:rsid w:val="00D45DEE"/>
    <w:rsid w:val="00D466A1"/>
    <w:rsid w:val="00D467DE"/>
    <w:rsid w:val="00D50408"/>
    <w:rsid w:val="00D505E4"/>
    <w:rsid w:val="00D50B05"/>
    <w:rsid w:val="00D518E5"/>
    <w:rsid w:val="00D51BB2"/>
    <w:rsid w:val="00D52CC5"/>
    <w:rsid w:val="00D53D8D"/>
    <w:rsid w:val="00D6119B"/>
    <w:rsid w:val="00D64FE9"/>
    <w:rsid w:val="00D674AD"/>
    <w:rsid w:val="00D674F3"/>
    <w:rsid w:val="00D67643"/>
    <w:rsid w:val="00D67BB6"/>
    <w:rsid w:val="00D702D6"/>
    <w:rsid w:val="00D71A62"/>
    <w:rsid w:val="00D73518"/>
    <w:rsid w:val="00D73AFF"/>
    <w:rsid w:val="00D7424C"/>
    <w:rsid w:val="00D74295"/>
    <w:rsid w:val="00D744A8"/>
    <w:rsid w:val="00D75264"/>
    <w:rsid w:val="00D755A8"/>
    <w:rsid w:val="00D757EC"/>
    <w:rsid w:val="00D7675D"/>
    <w:rsid w:val="00D7683F"/>
    <w:rsid w:val="00D8148C"/>
    <w:rsid w:val="00D8475F"/>
    <w:rsid w:val="00D85807"/>
    <w:rsid w:val="00D85D2E"/>
    <w:rsid w:val="00D8622D"/>
    <w:rsid w:val="00D865F6"/>
    <w:rsid w:val="00D8731C"/>
    <w:rsid w:val="00D876FA"/>
    <w:rsid w:val="00D93B3A"/>
    <w:rsid w:val="00D9500A"/>
    <w:rsid w:val="00D95863"/>
    <w:rsid w:val="00D95C62"/>
    <w:rsid w:val="00D96609"/>
    <w:rsid w:val="00D967D1"/>
    <w:rsid w:val="00D96EE1"/>
    <w:rsid w:val="00D97658"/>
    <w:rsid w:val="00D97966"/>
    <w:rsid w:val="00DA013F"/>
    <w:rsid w:val="00DA1404"/>
    <w:rsid w:val="00DA1746"/>
    <w:rsid w:val="00DA37A6"/>
    <w:rsid w:val="00DA43CC"/>
    <w:rsid w:val="00DA48C2"/>
    <w:rsid w:val="00DA505B"/>
    <w:rsid w:val="00DA652D"/>
    <w:rsid w:val="00DA7A76"/>
    <w:rsid w:val="00DB15D0"/>
    <w:rsid w:val="00DB25AC"/>
    <w:rsid w:val="00DB2CC7"/>
    <w:rsid w:val="00DB32C8"/>
    <w:rsid w:val="00DB3E31"/>
    <w:rsid w:val="00DB47E8"/>
    <w:rsid w:val="00DB4985"/>
    <w:rsid w:val="00DB7A94"/>
    <w:rsid w:val="00DC31F1"/>
    <w:rsid w:val="00DC3B36"/>
    <w:rsid w:val="00DC43C8"/>
    <w:rsid w:val="00DC4630"/>
    <w:rsid w:val="00DC4A17"/>
    <w:rsid w:val="00DC4EDD"/>
    <w:rsid w:val="00DC5858"/>
    <w:rsid w:val="00DC60A1"/>
    <w:rsid w:val="00DC759D"/>
    <w:rsid w:val="00DD055F"/>
    <w:rsid w:val="00DD2430"/>
    <w:rsid w:val="00DD285A"/>
    <w:rsid w:val="00DD2BC2"/>
    <w:rsid w:val="00DD2EC3"/>
    <w:rsid w:val="00DD36FD"/>
    <w:rsid w:val="00DD3802"/>
    <w:rsid w:val="00DD6A90"/>
    <w:rsid w:val="00DD7620"/>
    <w:rsid w:val="00DD7C32"/>
    <w:rsid w:val="00DD7D6D"/>
    <w:rsid w:val="00DE073A"/>
    <w:rsid w:val="00DE0A7E"/>
    <w:rsid w:val="00DE246F"/>
    <w:rsid w:val="00DF177B"/>
    <w:rsid w:val="00DF4BCE"/>
    <w:rsid w:val="00DF5837"/>
    <w:rsid w:val="00DF6A48"/>
    <w:rsid w:val="00DF6C2D"/>
    <w:rsid w:val="00DF6FC6"/>
    <w:rsid w:val="00E00381"/>
    <w:rsid w:val="00E00739"/>
    <w:rsid w:val="00E017C9"/>
    <w:rsid w:val="00E02B30"/>
    <w:rsid w:val="00E03A07"/>
    <w:rsid w:val="00E03A17"/>
    <w:rsid w:val="00E0559C"/>
    <w:rsid w:val="00E05CC2"/>
    <w:rsid w:val="00E066FC"/>
    <w:rsid w:val="00E073DF"/>
    <w:rsid w:val="00E07ECC"/>
    <w:rsid w:val="00E105E8"/>
    <w:rsid w:val="00E10616"/>
    <w:rsid w:val="00E10CBC"/>
    <w:rsid w:val="00E1198A"/>
    <w:rsid w:val="00E11CAA"/>
    <w:rsid w:val="00E12175"/>
    <w:rsid w:val="00E13130"/>
    <w:rsid w:val="00E13E2E"/>
    <w:rsid w:val="00E146B0"/>
    <w:rsid w:val="00E15218"/>
    <w:rsid w:val="00E15351"/>
    <w:rsid w:val="00E15CB4"/>
    <w:rsid w:val="00E16400"/>
    <w:rsid w:val="00E17A2F"/>
    <w:rsid w:val="00E202CF"/>
    <w:rsid w:val="00E207E3"/>
    <w:rsid w:val="00E210C5"/>
    <w:rsid w:val="00E21FF7"/>
    <w:rsid w:val="00E221AA"/>
    <w:rsid w:val="00E229C8"/>
    <w:rsid w:val="00E22A5C"/>
    <w:rsid w:val="00E23B80"/>
    <w:rsid w:val="00E242F3"/>
    <w:rsid w:val="00E25DDE"/>
    <w:rsid w:val="00E27183"/>
    <w:rsid w:val="00E27A64"/>
    <w:rsid w:val="00E3099F"/>
    <w:rsid w:val="00E318EB"/>
    <w:rsid w:val="00E32AA3"/>
    <w:rsid w:val="00E33E70"/>
    <w:rsid w:val="00E37685"/>
    <w:rsid w:val="00E37AD1"/>
    <w:rsid w:val="00E40523"/>
    <w:rsid w:val="00E40D68"/>
    <w:rsid w:val="00E427AD"/>
    <w:rsid w:val="00E42FBE"/>
    <w:rsid w:val="00E43A10"/>
    <w:rsid w:val="00E44380"/>
    <w:rsid w:val="00E448D6"/>
    <w:rsid w:val="00E44A63"/>
    <w:rsid w:val="00E462A0"/>
    <w:rsid w:val="00E4780B"/>
    <w:rsid w:val="00E520F1"/>
    <w:rsid w:val="00E52406"/>
    <w:rsid w:val="00E52BC7"/>
    <w:rsid w:val="00E530E4"/>
    <w:rsid w:val="00E53288"/>
    <w:rsid w:val="00E558FF"/>
    <w:rsid w:val="00E55B7D"/>
    <w:rsid w:val="00E56795"/>
    <w:rsid w:val="00E57B7A"/>
    <w:rsid w:val="00E608DA"/>
    <w:rsid w:val="00E629F4"/>
    <w:rsid w:val="00E63CC2"/>
    <w:rsid w:val="00E6667C"/>
    <w:rsid w:val="00E668FC"/>
    <w:rsid w:val="00E66CBA"/>
    <w:rsid w:val="00E70090"/>
    <w:rsid w:val="00E710F8"/>
    <w:rsid w:val="00E7119E"/>
    <w:rsid w:val="00E718E1"/>
    <w:rsid w:val="00E71F56"/>
    <w:rsid w:val="00E734D8"/>
    <w:rsid w:val="00E74685"/>
    <w:rsid w:val="00E749B4"/>
    <w:rsid w:val="00E7523E"/>
    <w:rsid w:val="00E7546E"/>
    <w:rsid w:val="00E756FD"/>
    <w:rsid w:val="00E80F21"/>
    <w:rsid w:val="00E84152"/>
    <w:rsid w:val="00E86C91"/>
    <w:rsid w:val="00E87ADC"/>
    <w:rsid w:val="00E91002"/>
    <w:rsid w:val="00E95F97"/>
    <w:rsid w:val="00E962B7"/>
    <w:rsid w:val="00E96B34"/>
    <w:rsid w:val="00EA19F2"/>
    <w:rsid w:val="00EA42AF"/>
    <w:rsid w:val="00EA43AA"/>
    <w:rsid w:val="00EA4F4C"/>
    <w:rsid w:val="00EA513B"/>
    <w:rsid w:val="00EA5A94"/>
    <w:rsid w:val="00EA7BBF"/>
    <w:rsid w:val="00EB0145"/>
    <w:rsid w:val="00EB28BB"/>
    <w:rsid w:val="00EB2B02"/>
    <w:rsid w:val="00EB32D0"/>
    <w:rsid w:val="00EB502F"/>
    <w:rsid w:val="00EB5C96"/>
    <w:rsid w:val="00EB6928"/>
    <w:rsid w:val="00EC088A"/>
    <w:rsid w:val="00EC1140"/>
    <w:rsid w:val="00EC19E7"/>
    <w:rsid w:val="00EC2430"/>
    <w:rsid w:val="00EC249E"/>
    <w:rsid w:val="00EC30BB"/>
    <w:rsid w:val="00EC4956"/>
    <w:rsid w:val="00EC4E0B"/>
    <w:rsid w:val="00EC56EE"/>
    <w:rsid w:val="00EC626F"/>
    <w:rsid w:val="00ED0B38"/>
    <w:rsid w:val="00ED1F9D"/>
    <w:rsid w:val="00ED4B80"/>
    <w:rsid w:val="00ED5773"/>
    <w:rsid w:val="00ED61B6"/>
    <w:rsid w:val="00ED796A"/>
    <w:rsid w:val="00EE1F29"/>
    <w:rsid w:val="00EE2D56"/>
    <w:rsid w:val="00EE44E9"/>
    <w:rsid w:val="00EE4734"/>
    <w:rsid w:val="00EE5494"/>
    <w:rsid w:val="00EE58D8"/>
    <w:rsid w:val="00EE59A6"/>
    <w:rsid w:val="00EE59B5"/>
    <w:rsid w:val="00EE70D8"/>
    <w:rsid w:val="00EF064F"/>
    <w:rsid w:val="00EF0CA9"/>
    <w:rsid w:val="00EF1670"/>
    <w:rsid w:val="00EF38C6"/>
    <w:rsid w:val="00EF40E9"/>
    <w:rsid w:val="00EF5E8E"/>
    <w:rsid w:val="00EF66B5"/>
    <w:rsid w:val="00EF7625"/>
    <w:rsid w:val="00F00583"/>
    <w:rsid w:val="00F021D7"/>
    <w:rsid w:val="00F0497E"/>
    <w:rsid w:val="00F050E8"/>
    <w:rsid w:val="00F06651"/>
    <w:rsid w:val="00F07880"/>
    <w:rsid w:val="00F1003A"/>
    <w:rsid w:val="00F10B54"/>
    <w:rsid w:val="00F1441E"/>
    <w:rsid w:val="00F15A6B"/>
    <w:rsid w:val="00F160A2"/>
    <w:rsid w:val="00F176BB"/>
    <w:rsid w:val="00F17943"/>
    <w:rsid w:val="00F17FC3"/>
    <w:rsid w:val="00F20B8C"/>
    <w:rsid w:val="00F21E74"/>
    <w:rsid w:val="00F22E61"/>
    <w:rsid w:val="00F2544A"/>
    <w:rsid w:val="00F25F5B"/>
    <w:rsid w:val="00F27A72"/>
    <w:rsid w:val="00F308E8"/>
    <w:rsid w:val="00F30B1F"/>
    <w:rsid w:val="00F3290B"/>
    <w:rsid w:val="00F3316F"/>
    <w:rsid w:val="00F356D3"/>
    <w:rsid w:val="00F3604D"/>
    <w:rsid w:val="00F370E8"/>
    <w:rsid w:val="00F3723E"/>
    <w:rsid w:val="00F37C91"/>
    <w:rsid w:val="00F40758"/>
    <w:rsid w:val="00F415D0"/>
    <w:rsid w:val="00F41CCD"/>
    <w:rsid w:val="00F41CF8"/>
    <w:rsid w:val="00F42F15"/>
    <w:rsid w:val="00F43036"/>
    <w:rsid w:val="00F436FB"/>
    <w:rsid w:val="00F439F5"/>
    <w:rsid w:val="00F44C20"/>
    <w:rsid w:val="00F4564C"/>
    <w:rsid w:val="00F45D56"/>
    <w:rsid w:val="00F46177"/>
    <w:rsid w:val="00F47ED5"/>
    <w:rsid w:val="00F5232B"/>
    <w:rsid w:val="00F5259A"/>
    <w:rsid w:val="00F53BDC"/>
    <w:rsid w:val="00F53FA8"/>
    <w:rsid w:val="00F54450"/>
    <w:rsid w:val="00F544C7"/>
    <w:rsid w:val="00F55D0F"/>
    <w:rsid w:val="00F56465"/>
    <w:rsid w:val="00F5710B"/>
    <w:rsid w:val="00F60A78"/>
    <w:rsid w:val="00F62A40"/>
    <w:rsid w:val="00F630D1"/>
    <w:rsid w:val="00F63CAC"/>
    <w:rsid w:val="00F6572C"/>
    <w:rsid w:val="00F660F3"/>
    <w:rsid w:val="00F66748"/>
    <w:rsid w:val="00F702EB"/>
    <w:rsid w:val="00F71FEA"/>
    <w:rsid w:val="00F720DD"/>
    <w:rsid w:val="00F7365F"/>
    <w:rsid w:val="00F73B0A"/>
    <w:rsid w:val="00F740F4"/>
    <w:rsid w:val="00F742D2"/>
    <w:rsid w:val="00F74712"/>
    <w:rsid w:val="00F7616A"/>
    <w:rsid w:val="00F80A82"/>
    <w:rsid w:val="00F8109B"/>
    <w:rsid w:val="00F825A1"/>
    <w:rsid w:val="00F83EFC"/>
    <w:rsid w:val="00F84F69"/>
    <w:rsid w:val="00F860DC"/>
    <w:rsid w:val="00F87155"/>
    <w:rsid w:val="00F8717B"/>
    <w:rsid w:val="00F902AD"/>
    <w:rsid w:val="00F90779"/>
    <w:rsid w:val="00F91DB7"/>
    <w:rsid w:val="00F92AB9"/>
    <w:rsid w:val="00F92C44"/>
    <w:rsid w:val="00F93644"/>
    <w:rsid w:val="00F94377"/>
    <w:rsid w:val="00F94B54"/>
    <w:rsid w:val="00F96509"/>
    <w:rsid w:val="00F97BF6"/>
    <w:rsid w:val="00FA0698"/>
    <w:rsid w:val="00FA06DC"/>
    <w:rsid w:val="00FA14CA"/>
    <w:rsid w:val="00FA1932"/>
    <w:rsid w:val="00FA266B"/>
    <w:rsid w:val="00FA2E6B"/>
    <w:rsid w:val="00FA2EA2"/>
    <w:rsid w:val="00FA4716"/>
    <w:rsid w:val="00FA4780"/>
    <w:rsid w:val="00FA629D"/>
    <w:rsid w:val="00FB2C45"/>
    <w:rsid w:val="00FB3685"/>
    <w:rsid w:val="00FB46FC"/>
    <w:rsid w:val="00FB4FD9"/>
    <w:rsid w:val="00FB552A"/>
    <w:rsid w:val="00FB628D"/>
    <w:rsid w:val="00FB6745"/>
    <w:rsid w:val="00FB6B8B"/>
    <w:rsid w:val="00FB6E5B"/>
    <w:rsid w:val="00FB7F23"/>
    <w:rsid w:val="00FC0C2D"/>
    <w:rsid w:val="00FC0E35"/>
    <w:rsid w:val="00FC18D1"/>
    <w:rsid w:val="00FC2E47"/>
    <w:rsid w:val="00FC3D8D"/>
    <w:rsid w:val="00FC46B8"/>
    <w:rsid w:val="00FC6FF8"/>
    <w:rsid w:val="00FC732F"/>
    <w:rsid w:val="00FD1625"/>
    <w:rsid w:val="00FD21DF"/>
    <w:rsid w:val="00FD2F69"/>
    <w:rsid w:val="00FD3C0E"/>
    <w:rsid w:val="00FD3EA3"/>
    <w:rsid w:val="00FD4D92"/>
    <w:rsid w:val="00FD7752"/>
    <w:rsid w:val="00FE067A"/>
    <w:rsid w:val="00FE2B02"/>
    <w:rsid w:val="00FE3464"/>
    <w:rsid w:val="00FE36C9"/>
    <w:rsid w:val="00FE4045"/>
    <w:rsid w:val="00FE5357"/>
    <w:rsid w:val="00FF0FEF"/>
    <w:rsid w:val="00FF149E"/>
    <w:rsid w:val="00FF196A"/>
    <w:rsid w:val="00FF2E46"/>
    <w:rsid w:val="00FF2E76"/>
    <w:rsid w:val="00FF33C1"/>
    <w:rsid w:val="00FF44B1"/>
    <w:rsid w:val="00FF597A"/>
    <w:rsid w:val="00FF63F3"/>
    <w:rsid w:val="00FF6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FDE2B04-2BD0-4AF4-9CB8-97A0C5CFB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288"/>
    <w:pPr>
      <w:spacing w:after="200" w:line="276" w:lineRule="auto"/>
    </w:pPr>
    <w:rPr>
      <w:rFonts w:eastAsia="Times New Roman"/>
      <w:sz w:val="22"/>
      <w:szCs w:val="22"/>
      <w:lang w:val="ro-RO"/>
    </w:rPr>
  </w:style>
  <w:style w:type="paragraph" w:styleId="Heading1">
    <w:name w:val="heading 1"/>
    <w:basedOn w:val="Normal"/>
    <w:next w:val="Normal"/>
    <w:link w:val="Heading1Char"/>
    <w:uiPriority w:val="9"/>
    <w:qFormat/>
    <w:rsid w:val="00B74288"/>
    <w:pPr>
      <w:keepNext/>
      <w:keepLines/>
      <w:spacing w:before="480" w:after="0"/>
      <w:outlineLvl w:val="0"/>
    </w:pPr>
    <w:rPr>
      <w:b/>
      <w:bCs/>
      <w:color w:val="365F91"/>
      <w:sz w:val="20"/>
      <w:szCs w:val="28"/>
      <w:lang w:val="x-none" w:eastAsia="x-none"/>
    </w:rPr>
  </w:style>
  <w:style w:type="paragraph" w:styleId="Heading2">
    <w:name w:val="heading 2"/>
    <w:basedOn w:val="Normal"/>
    <w:next w:val="Normal"/>
    <w:link w:val="Heading2Char"/>
    <w:uiPriority w:val="9"/>
    <w:unhideWhenUsed/>
    <w:qFormat/>
    <w:rsid w:val="00B74288"/>
    <w:pPr>
      <w:keepNext/>
      <w:keepLines/>
      <w:spacing w:before="200" w:after="0"/>
      <w:outlineLvl w:val="1"/>
    </w:pPr>
    <w:rPr>
      <w:rFonts w:ascii="Cambria"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532B9D"/>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link w:val="Heading4Char"/>
    <w:uiPriority w:val="9"/>
    <w:semiHidden/>
    <w:unhideWhenUsed/>
    <w:qFormat/>
    <w:rsid w:val="002E17BF"/>
    <w:pPr>
      <w:keepNext/>
      <w:spacing w:before="240" w:after="60"/>
      <w:outlineLvl w:val="3"/>
    </w:pPr>
    <w:rPr>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74288"/>
    <w:rPr>
      <w:rFonts w:eastAsia="Times New Roman" w:cs="Times New Roman"/>
      <w:b/>
      <w:bCs/>
      <w:color w:val="365F91"/>
      <w:szCs w:val="28"/>
    </w:rPr>
  </w:style>
  <w:style w:type="character" w:customStyle="1" w:styleId="Heading2Char">
    <w:name w:val="Heading 2 Char"/>
    <w:link w:val="Heading2"/>
    <w:uiPriority w:val="9"/>
    <w:rsid w:val="00B74288"/>
    <w:rPr>
      <w:rFonts w:ascii="Cambria" w:eastAsia="Times New Roman" w:hAnsi="Cambria" w:cs="Times New Roman"/>
      <w:b/>
      <w:bCs/>
      <w:color w:val="4F81BD"/>
      <w:sz w:val="26"/>
      <w:szCs w:val="26"/>
    </w:rPr>
  </w:style>
  <w:style w:type="paragraph" w:styleId="ListParagraph">
    <w:name w:val="List Paragraph"/>
    <w:basedOn w:val="Normal"/>
    <w:uiPriority w:val="34"/>
    <w:qFormat/>
    <w:rsid w:val="00B74288"/>
    <w:pPr>
      <w:ind w:left="720"/>
      <w:contextualSpacing/>
    </w:pPr>
  </w:style>
  <w:style w:type="paragraph" w:styleId="Header">
    <w:name w:val="header"/>
    <w:aliases w:val="Header Char Char Char,Header Char Char"/>
    <w:basedOn w:val="Normal"/>
    <w:link w:val="HeaderChar"/>
    <w:uiPriority w:val="99"/>
    <w:unhideWhenUsed/>
    <w:rsid w:val="00B74288"/>
    <w:pPr>
      <w:tabs>
        <w:tab w:val="center" w:pos="4680"/>
        <w:tab w:val="right" w:pos="9360"/>
      </w:tabs>
      <w:spacing w:after="0" w:line="240" w:lineRule="auto"/>
    </w:pPr>
    <w:rPr>
      <w:sz w:val="20"/>
      <w:szCs w:val="20"/>
      <w:lang w:val="x-none" w:eastAsia="x-none"/>
    </w:rPr>
  </w:style>
  <w:style w:type="character" w:customStyle="1" w:styleId="HeaderChar">
    <w:name w:val="Header Char"/>
    <w:aliases w:val="Header Char Char Char Char,Header Char Char Char1"/>
    <w:link w:val="Header"/>
    <w:uiPriority w:val="99"/>
    <w:rsid w:val="00B74288"/>
    <w:rPr>
      <w:rFonts w:eastAsia="Times New Roman"/>
    </w:rPr>
  </w:style>
  <w:style w:type="paragraph" w:styleId="Footer">
    <w:name w:val="footer"/>
    <w:basedOn w:val="Normal"/>
    <w:link w:val="FooterChar"/>
    <w:unhideWhenUsed/>
    <w:rsid w:val="00B7428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B74288"/>
    <w:rPr>
      <w:rFonts w:eastAsia="Times New Roman"/>
    </w:rPr>
  </w:style>
  <w:style w:type="paragraph" w:styleId="CommentText">
    <w:name w:val="annotation text"/>
    <w:basedOn w:val="Normal"/>
    <w:link w:val="CommentTextChar"/>
    <w:unhideWhenUsed/>
    <w:rsid w:val="00B74288"/>
    <w:pPr>
      <w:spacing w:line="240" w:lineRule="auto"/>
    </w:pPr>
    <w:rPr>
      <w:sz w:val="20"/>
      <w:szCs w:val="20"/>
      <w:lang w:val="x-none" w:eastAsia="x-none"/>
    </w:rPr>
  </w:style>
  <w:style w:type="character" w:customStyle="1" w:styleId="CommentTextChar">
    <w:name w:val="Comment Text Char"/>
    <w:link w:val="CommentText"/>
    <w:uiPriority w:val="99"/>
    <w:rsid w:val="00B74288"/>
    <w:rPr>
      <w:rFonts w:eastAsia="Times New Roman"/>
      <w:sz w:val="20"/>
      <w:szCs w:val="20"/>
    </w:rPr>
  </w:style>
  <w:style w:type="character" w:customStyle="1" w:styleId="CommentSubjectChar">
    <w:name w:val="Comment Subject Char"/>
    <w:link w:val="CommentSubject"/>
    <w:uiPriority w:val="99"/>
    <w:semiHidden/>
    <w:rsid w:val="00B74288"/>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B74288"/>
    <w:rPr>
      <w:b/>
      <w:bCs/>
    </w:rPr>
  </w:style>
  <w:style w:type="character" w:customStyle="1" w:styleId="BalloonTextChar">
    <w:name w:val="Balloon Text Char"/>
    <w:link w:val="BalloonText"/>
    <w:uiPriority w:val="99"/>
    <w:semiHidden/>
    <w:rsid w:val="00B74288"/>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B74288"/>
    <w:pPr>
      <w:spacing w:after="0" w:line="240" w:lineRule="auto"/>
    </w:pPr>
    <w:rPr>
      <w:rFonts w:ascii="Tahoma" w:hAnsi="Tahoma"/>
      <w:sz w:val="16"/>
      <w:szCs w:val="16"/>
      <w:lang w:val="x-none" w:eastAsia="x-none"/>
    </w:rPr>
  </w:style>
  <w:style w:type="paragraph" w:customStyle="1" w:styleId="DefaultText">
    <w:name w:val="Default Text"/>
    <w:basedOn w:val="Normal"/>
    <w:uiPriority w:val="99"/>
    <w:rsid w:val="00B74288"/>
    <w:pPr>
      <w:spacing w:after="0" w:line="240" w:lineRule="auto"/>
    </w:pPr>
    <w:rPr>
      <w:rFonts w:ascii="Times New Roman" w:hAnsi="Times New Roman"/>
      <w:noProof/>
      <w:sz w:val="24"/>
      <w:szCs w:val="20"/>
    </w:rPr>
  </w:style>
  <w:style w:type="character" w:styleId="Hyperlink">
    <w:name w:val="Hyperlink"/>
    <w:uiPriority w:val="99"/>
    <w:rsid w:val="00B74288"/>
    <w:rPr>
      <w:color w:val="0000FF"/>
      <w:u w:val="single"/>
    </w:rPr>
  </w:style>
  <w:style w:type="paragraph" w:styleId="BodyTextIndent">
    <w:name w:val="Body Text Indent"/>
    <w:basedOn w:val="Normal"/>
    <w:link w:val="BodyTextIndentChar"/>
    <w:uiPriority w:val="99"/>
    <w:rsid w:val="00B74288"/>
    <w:pPr>
      <w:spacing w:after="120" w:line="240" w:lineRule="auto"/>
      <w:ind w:left="360"/>
    </w:pPr>
    <w:rPr>
      <w:rFonts w:ascii="MS Sans Serif" w:hAnsi="MS Sans Serif"/>
      <w:noProof/>
      <w:sz w:val="20"/>
      <w:szCs w:val="20"/>
      <w:lang w:val="x-none" w:eastAsia="x-none"/>
    </w:rPr>
  </w:style>
  <w:style w:type="character" w:customStyle="1" w:styleId="BodyTextIndentChar">
    <w:name w:val="Body Text Indent Char"/>
    <w:link w:val="BodyTextIndent"/>
    <w:uiPriority w:val="99"/>
    <w:rsid w:val="00B74288"/>
    <w:rPr>
      <w:rFonts w:ascii="MS Sans Serif" w:eastAsia="Times New Roman" w:hAnsi="MS Sans Serif" w:cs="Times New Roman"/>
      <w:noProof/>
      <w:sz w:val="20"/>
      <w:szCs w:val="20"/>
    </w:rPr>
  </w:style>
  <w:style w:type="paragraph" w:styleId="BodyText">
    <w:name w:val="Body Text"/>
    <w:basedOn w:val="Normal"/>
    <w:link w:val="BodyTextChar"/>
    <w:uiPriority w:val="99"/>
    <w:semiHidden/>
    <w:unhideWhenUsed/>
    <w:rsid w:val="00B74288"/>
    <w:pPr>
      <w:spacing w:after="120"/>
    </w:pPr>
    <w:rPr>
      <w:sz w:val="20"/>
      <w:szCs w:val="20"/>
      <w:lang w:val="x-none" w:eastAsia="x-none"/>
    </w:rPr>
  </w:style>
  <w:style w:type="character" w:customStyle="1" w:styleId="BodyTextChar">
    <w:name w:val="Body Text Char"/>
    <w:link w:val="BodyText"/>
    <w:uiPriority w:val="99"/>
    <w:semiHidden/>
    <w:rsid w:val="00B74288"/>
    <w:rPr>
      <w:rFonts w:eastAsia="Times New Roman"/>
    </w:rPr>
  </w:style>
  <w:style w:type="paragraph" w:styleId="TOCHeading">
    <w:name w:val="TOC Heading"/>
    <w:basedOn w:val="Heading1"/>
    <w:next w:val="Normal"/>
    <w:uiPriority w:val="39"/>
    <w:unhideWhenUsed/>
    <w:qFormat/>
    <w:rsid w:val="00B74288"/>
    <w:pPr>
      <w:outlineLvl w:val="9"/>
    </w:pPr>
    <w:rPr>
      <w:lang w:eastAsia="ja-JP"/>
    </w:rPr>
  </w:style>
  <w:style w:type="paragraph" w:styleId="TOC1">
    <w:name w:val="toc 1"/>
    <w:basedOn w:val="Normal"/>
    <w:next w:val="Normal"/>
    <w:autoRedefine/>
    <w:uiPriority w:val="39"/>
    <w:unhideWhenUsed/>
    <w:rsid w:val="00B74288"/>
    <w:pPr>
      <w:spacing w:after="100"/>
    </w:pPr>
  </w:style>
  <w:style w:type="paragraph" w:styleId="Title">
    <w:name w:val="Title"/>
    <w:basedOn w:val="Normal"/>
    <w:link w:val="TitleChar"/>
    <w:qFormat/>
    <w:rsid w:val="00B74288"/>
    <w:pPr>
      <w:spacing w:after="240" w:line="240" w:lineRule="auto"/>
      <w:jc w:val="center"/>
    </w:pPr>
    <w:rPr>
      <w:rFonts w:ascii="Arial Black" w:hAnsi="Arial Black"/>
      <w:noProof/>
      <w:sz w:val="48"/>
      <w:szCs w:val="20"/>
      <w:lang w:val="x-none" w:eastAsia="x-none"/>
    </w:rPr>
  </w:style>
  <w:style w:type="character" w:customStyle="1" w:styleId="TitleChar">
    <w:name w:val="Title Char"/>
    <w:link w:val="Title"/>
    <w:rsid w:val="00B74288"/>
    <w:rPr>
      <w:rFonts w:ascii="Arial Black" w:eastAsia="Times New Roman" w:hAnsi="Arial Black" w:cs="Times New Roman"/>
      <w:noProof/>
      <w:sz w:val="48"/>
      <w:szCs w:val="20"/>
      <w:lang w:val="x-none" w:eastAsia="x-none"/>
    </w:rPr>
  </w:style>
  <w:style w:type="paragraph" w:customStyle="1" w:styleId="DefaultText2">
    <w:name w:val="Default Text:2"/>
    <w:basedOn w:val="Normal"/>
    <w:rsid w:val="00B74288"/>
    <w:pPr>
      <w:spacing w:after="0" w:line="240" w:lineRule="auto"/>
    </w:pPr>
    <w:rPr>
      <w:rFonts w:ascii="Times New Roman" w:hAnsi="Times New Roman"/>
      <w:noProof/>
      <w:sz w:val="24"/>
      <w:szCs w:val="20"/>
    </w:rPr>
  </w:style>
  <w:style w:type="table" w:styleId="TableGrid">
    <w:name w:val="Table Grid"/>
    <w:basedOn w:val="TableNormal"/>
    <w:rsid w:val="00B74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unhideWhenUsed/>
    <w:rsid w:val="00214299"/>
    <w:rPr>
      <w:sz w:val="16"/>
      <w:szCs w:val="16"/>
    </w:rPr>
  </w:style>
  <w:style w:type="paragraph" w:styleId="Revision">
    <w:name w:val="Revision"/>
    <w:hidden/>
    <w:uiPriority w:val="99"/>
    <w:semiHidden/>
    <w:rsid w:val="0069209D"/>
    <w:rPr>
      <w:rFonts w:eastAsia="Times New Roman"/>
      <w:sz w:val="22"/>
      <w:szCs w:val="22"/>
    </w:rPr>
  </w:style>
  <w:style w:type="paragraph" w:customStyle="1" w:styleId="TitleCover">
    <w:name w:val="Title Cover"/>
    <w:basedOn w:val="Normal"/>
    <w:next w:val="Normal"/>
    <w:rsid w:val="0066539B"/>
    <w:pPr>
      <w:keepNext/>
      <w:keepLines/>
      <w:tabs>
        <w:tab w:val="right" w:pos="8640"/>
      </w:tabs>
      <w:spacing w:before="780" w:after="420" w:line="240" w:lineRule="auto"/>
      <w:ind w:left="1920" w:right="1920"/>
      <w:jc w:val="center"/>
    </w:pPr>
    <w:rPr>
      <w:rFonts w:ascii="Garamond" w:hAnsi="Garamond"/>
      <w:caps/>
      <w:spacing w:val="5"/>
      <w:kern w:val="28"/>
      <w:sz w:val="24"/>
      <w:szCs w:val="20"/>
    </w:rPr>
  </w:style>
  <w:style w:type="character" w:customStyle="1" w:styleId="Heading3Char">
    <w:name w:val="Heading 3 Char"/>
    <w:link w:val="Heading3"/>
    <w:uiPriority w:val="9"/>
    <w:semiHidden/>
    <w:rsid w:val="00532B9D"/>
    <w:rPr>
      <w:rFonts w:ascii="Cambria" w:eastAsia="Times New Roman" w:hAnsi="Cambria" w:cs="Times New Roman"/>
      <w:b/>
      <w:bCs/>
      <w:sz w:val="26"/>
      <w:szCs w:val="26"/>
    </w:rPr>
  </w:style>
  <w:style w:type="character" w:customStyle="1" w:styleId="Heading4Char">
    <w:name w:val="Heading 4 Char"/>
    <w:link w:val="Heading4"/>
    <w:uiPriority w:val="9"/>
    <w:semiHidden/>
    <w:rsid w:val="002E17BF"/>
    <w:rPr>
      <w:rFonts w:ascii="Calibri" w:eastAsia="Times New Roman" w:hAnsi="Calibri" w:cs="Times New Roman"/>
      <w:b/>
      <w:bCs/>
      <w:sz w:val="28"/>
      <w:szCs w:val="28"/>
    </w:rPr>
  </w:style>
  <w:style w:type="paragraph" w:styleId="TOC2">
    <w:name w:val="toc 2"/>
    <w:basedOn w:val="Normal"/>
    <w:next w:val="Normal"/>
    <w:autoRedefine/>
    <w:uiPriority w:val="39"/>
    <w:semiHidden/>
    <w:unhideWhenUsed/>
    <w:rsid w:val="00FE5357"/>
    <w:pPr>
      <w:spacing w:after="100"/>
      <w:ind w:left="220"/>
    </w:pPr>
  </w:style>
  <w:style w:type="paragraph" w:customStyle="1" w:styleId="Para0-2">
    <w:name w:val="Para0-2"/>
    <w:basedOn w:val="Normal"/>
    <w:rsid w:val="00FE5357"/>
    <w:pPr>
      <w:spacing w:after="0" w:line="240" w:lineRule="auto"/>
      <w:ind w:left="1134" w:hanging="1134"/>
      <w:jc w:val="both"/>
    </w:pPr>
    <w:rPr>
      <w:rFonts w:ascii="Times New Roman" w:hAnsi="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16863">
      <w:bodyDiv w:val="1"/>
      <w:marLeft w:val="0"/>
      <w:marRight w:val="0"/>
      <w:marTop w:val="0"/>
      <w:marBottom w:val="0"/>
      <w:divBdr>
        <w:top w:val="none" w:sz="0" w:space="0" w:color="auto"/>
        <w:left w:val="none" w:sz="0" w:space="0" w:color="auto"/>
        <w:bottom w:val="none" w:sz="0" w:space="0" w:color="auto"/>
        <w:right w:val="none" w:sz="0" w:space="0" w:color="auto"/>
      </w:divBdr>
    </w:div>
    <w:div w:id="135416111">
      <w:bodyDiv w:val="1"/>
      <w:marLeft w:val="0"/>
      <w:marRight w:val="0"/>
      <w:marTop w:val="0"/>
      <w:marBottom w:val="0"/>
      <w:divBdr>
        <w:top w:val="none" w:sz="0" w:space="0" w:color="auto"/>
        <w:left w:val="none" w:sz="0" w:space="0" w:color="auto"/>
        <w:bottom w:val="none" w:sz="0" w:space="0" w:color="auto"/>
        <w:right w:val="none" w:sz="0" w:space="0" w:color="auto"/>
      </w:divBdr>
    </w:div>
    <w:div w:id="193614756">
      <w:bodyDiv w:val="1"/>
      <w:marLeft w:val="0"/>
      <w:marRight w:val="0"/>
      <w:marTop w:val="0"/>
      <w:marBottom w:val="0"/>
      <w:divBdr>
        <w:top w:val="none" w:sz="0" w:space="0" w:color="auto"/>
        <w:left w:val="none" w:sz="0" w:space="0" w:color="auto"/>
        <w:bottom w:val="none" w:sz="0" w:space="0" w:color="auto"/>
        <w:right w:val="none" w:sz="0" w:space="0" w:color="auto"/>
      </w:divBdr>
    </w:div>
    <w:div w:id="247546427">
      <w:bodyDiv w:val="1"/>
      <w:marLeft w:val="0"/>
      <w:marRight w:val="0"/>
      <w:marTop w:val="0"/>
      <w:marBottom w:val="0"/>
      <w:divBdr>
        <w:top w:val="none" w:sz="0" w:space="0" w:color="auto"/>
        <w:left w:val="none" w:sz="0" w:space="0" w:color="auto"/>
        <w:bottom w:val="none" w:sz="0" w:space="0" w:color="auto"/>
        <w:right w:val="none" w:sz="0" w:space="0" w:color="auto"/>
      </w:divBdr>
    </w:div>
    <w:div w:id="258217558">
      <w:bodyDiv w:val="1"/>
      <w:marLeft w:val="0"/>
      <w:marRight w:val="0"/>
      <w:marTop w:val="0"/>
      <w:marBottom w:val="0"/>
      <w:divBdr>
        <w:top w:val="none" w:sz="0" w:space="0" w:color="auto"/>
        <w:left w:val="none" w:sz="0" w:space="0" w:color="auto"/>
        <w:bottom w:val="none" w:sz="0" w:space="0" w:color="auto"/>
        <w:right w:val="none" w:sz="0" w:space="0" w:color="auto"/>
      </w:divBdr>
      <w:divsChild>
        <w:div w:id="808321114">
          <w:marLeft w:val="274"/>
          <w:marRight w:val="0"/>
          <w:marTop w:val="108"/>
          <w:marBottom w:val="0"/>
          <w:divBdr>
            <w:top w:val="none" w:sz="0" w:space="0" w:color="auto"/>
            <w:left w:val="none" w:sz="0" w:space="0" w:color="auto"/>
            <w:bottom w:val="none" w:sz="0" w:space="0" w:color="auto"/>
            <w:right w:val="none" w:sz="0" w:space="0" w:color="auto"/>
          </w:divBdr>
        </w:div>
      </w:divsChild>
    </w:div>
    <w:div w:id="458036434">
      <w:bodyDiv w:val="1"/>
      <w:marLeft w:val="0"/>
      <w:marRight w:val="0"/>
      <w:marTop w:val="0"/>
      <w:marBottom w:val="0"/>
      <w:divBdr>
        <w:top w:val="none" w:sz="0" w:space="0" w:color="auto"/>
        <w:left w:val="none" w:sz="0" w:space="0" w:color="auto"/>
        <w:bottom w:val="none" w:sz="0" w:space="0" w:color="auto"/>
        <w:right w:val="none" w:sz="0" w:space="0" w:color="auto"/>
      </w:divBdr>
    </w:div>
    <w:div w:id="628517326">
      <w:bodyDiv w:val="1"/>
      <w:marLeft w:val="0"/>
      <w:marRight w:val="0"/>
      <w:marTop w:val="0"/>
      <w:marBottom w:val="0"/>
      <w:divBdr>
        <w:top w:val="none" w:sz="0" w:space="0" w:color="auto"/>
        <w:left w:val="none" w:sz="0" w:space="0" w:color="auto"/>
        <w:bottom w:val="none" w:sz="0" w:space="0" w:color="auto"/>
        <w:right w:val="none" w:sz="0" w:space="0" w:color="auto"/>
      </w:divBdr>
    </w:div>
    <w:div w:id="781612030">
      <w:bodyDiv w:val="1"/>
      <w:marLeft w:val="0"/>
      <w:marRight w:val="0"/>
      <w:marTop w:val="0"/>
      <w:marBottom w:val="0"/>
      <w:divBdr>
        <w:top w:val="none" w:sz="0" w:space="0" w:color="auto"/>
        <w:left w:val="none" w:sz="0" w:space="0" w:color="auto"/>
        <w:bottom w:val="none" w:sz="0" w:space="0" w:color="auto"/>
        <w:right w:val="none" w:sz="0" w:space="0" w:color="auto"/>
      </w:divBdr>
    </w:div>
    <w:div w:id="793183243">
      <w:bodyDiv w:val="1"/>
      <w:marLeft w:val="0"/>
      <w:marRight w:val="0"/>
      <w:marTop w:val="0"/>
      <w:marBottom w:val="0"/>
      <w:divBdr>
        <w:top w:val="none" w:sz="0" w:space="0" w:color="auto"/>
        <w:left w:val="none" w:sz="0" w:space="0" w:color="auto"/>
        <w:bottom w:val="none" w:sz="0" w:space="0" w:color="auto"/>
        <w:right w:val="none" w:sz="0" w:space="0" w:color="auto"/>
      </w:divBdr>
    </w:div>
    <w:div w:id="1752198244">
      <w:bodyDiv w:val="1"/>
      <w:marLeft w:val="0"/>
      <w:marRight w:val="0"/>
      <w:marTop w:val="0"/>
      <w:marBottom w:val="0"/>
      <w:divBdr>
        <w:top w:val="none" w:sz="0" w:space="0" w:color="auto"/>
        <w:left w:val="none" w:sz="0" w:space="0" w:color="auto"/>
        <w:bottom w:val="none" w:sz="0" w:space="0" w:color="auto"/>
        <w:right w:val="none" w:sz="0" w:space="0" w:color="auto"/>
      </w:divBdr>
    </w:div>
    <w:div w:id="1814978736">
      <w:bodyDiv w:val="1"/>
      <w:marLeft w:val="0"/>
      <w:marRight w:val="0"/>
      <w:marTop w:val="0"/>
      <w:marBottom w:val="0"/>
      <w:divBdr>
        <w:top w:val="none" w:sz="0" w:space="0" w:color="auto"/>
        <w:left w:val="none" w:sz="0" w:space="0" w:color="auto"/>
        <w:bottom w:val="none" w:sz="0" w:space="0" w:color="auto"/>
        <w:right w:val="none" w:sz="0" w:space="0" w:color="auto"/>
      </w:divBdr>
    </w:div>
    <w:div w:id="181857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CFE97-1C7F-45D8-A389-CAE72978B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1801</Words>
  <Characters>10271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ROMTELECOM</Company>
  <LinksUpToDate>false</LinksUpToDate>
  <CharactersWithSpaces>12048</CharactersWithSpaces>
  <SharedDoc>false</SharedDoc>
  <HLinks>
    <vt:vector size="18" baseType="variant">
      <vt:variant>
        <vt:i4>524327</vt:i4>
      </vt:variant>
      <vt:variant>
        <vt:i4>6</vt:i4>
      </vt:variant>
      <vt:variant>
        <vt:i4>0</vt:i4>
      </vt:variant>
      <vt:variant>
        <vt:i4>5</vt:i4>
      </vt:variant>
      <vt:variant>
        <vt:lpwstr>mailto:wbsc@telekom.ro</vt:lpwstr>
      </vt:variant>
      <vt:variant>
        <vt:lpwstr/>
      </vt:variant>
      <vt:variant>
        <vt:i4>65585</vt:i4>
      </vt:variant>
      <vt:variant>
        <vt:i4>3</vt:i4>
      </vt:variant>
      <vt:variant>
        <vt:i4>0</vt:i4>
      </vt:variant>
      <vt:variant>
        <vt:i4>5</vt:i4>
      </vt:variant>
      <vt:variant>
        <vt:lpwstr>mailto:interconnect@telekom.ro</vt:lpwstr>
      </vt:variant>
      <vt:variant>
        <vt:lpwstr/>
      </vt:variant>
      <vt:variant>
        <vt:i4>5767178</vt:i4>
      </vt:variant>
      <vt:variant>
        <vt:i4>0</vt:i4>
      </vt:variant>
      <vt:variant>
        <vt:i4>0</vt:i4>
      </vt:variant>
      <vt:variant>
        <vt:i4>5</vt:i4>
      </vt:variant>
      <vt:variant>
        <vt:lpwstr>http://en.wikipedia.org/wiki/Digital_distribution_frame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Telekom Romania Mobile Communications S.A.</dc:creator>
  <cp:lastModifiedBy>Truta1 Mihaela</cp:lastModifiedBy>
  <cp:revision>2</cp:revision>
  <cp:lastPrinted>2015-08-03T14:40:00Z</cp:lastPrinted>
  <dcterms:created xsi:type="dcterms:W3CDTF">2022-12-22T13:19:00Z</dcterms:created>
  <dcterms:modified xsi:type="dcterms:W3CDTF">2022-12-22T13:19:00Z</dcterms:modified>
</cp:coreProperties>
</file>